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B4B45" w14:textId="06BFFDBF" w:rsidR="00341C0E" w:rsidRDefault="00837688" w:rsidP="00321ED7">
      <w:pPr>
        <w:pStyle w:val="Titre"/>
        <w:jc w:val="center"/>
        <w:rPr>
          <w:rFonts w:cstheme="minorHAnsi"/>
          <w:b/>
          <w:bCs/>
        </w:rPr>
      </w:pPr>
      <w:r w:rsidRPr="00C41952">
        <w:rPr>
          <w:rFonts w:asciiTheme="minorHAnsi" w:eastAsiaTheme="minorHAnsi" w:hAnsiTheme="minorHAnsi" w:cstheme="minorHAnsi"/>
          <w:b/>
          <w:bCs/>
          <w:spacing w:val="0"/>
          <w:kern w:val="0"/>
          <w:sz w:val="22"/>
          <w:szCs w:val="22"/>
        </w:rPr>
        <w:t>ANNEXE RGPD </w:t>
      </w:r>
    </w:p>
    <w:p w14:paraId="607D208F" w14:textId="0015BD49" w:rsidR="006D7340" w:rsidRPr="006F74E3" w:rsidRDefault="008F3913" w:rsidP="006D7340">
      <w:pPr>
        <w:pStyle w:val="Titre"/>
        <w:jc w:val="center"/>
        <w:rPr>
          <w:rFonts w:asciiTheme="minorHAnsi" w:hAnsiTheme="minorHAnsi" w:cstheme="minorHAnsi"/>
          <w:b/>
          <w:bCs/>
          <w:sz w:val="24"/>
          <w:szCs w:val="24"/>
        </w:rPr>
      </w:pPr>
      <w:r w:rsidRPr="006F74E3">
        <w:rPr>
          <w:rFonts w:asciiTheme="minorHAnsi" w:hAnsiTheme="minorHAnsi" w:cstheme="minorHAnsi"/>
          <w:b/>
          <w:bCs/>
          <w:sz w:val="24"/>
          <w:szCs w:val="24"/>
        </w:rPr>
        <w:t xml:space="preserve">Annexe </w:t>
      </w:r>
      <w:r w:rsidR="00825319" w:rsidRPr="006F74E3">
        <w:rPr>
          <w:rFonts w:asciiTheme="minorHAnsi" w:hAnsiTheme="minorHAnsi" w:cstheme="minorHAnsi"/>
          <w:b/>
          <w:bCs/>
          <w:sz w:val="24"/>
          <w:szCs w:val="24"/>
        </w:rPr>
        <w:t>« </w:t>
      </w:r>
      <w:bookmarkStart w:id="0" w:name="_Hlk127459103"/>
      <w:r w:rsidR="00825319" w:rsidRPr="006F74E3">
        <w:rPr>
          <w:rFonts w:asciiTheme="minorHAnsi" w:hAnsiTheme="minorHAnsi" w:cstheme="minorHAnsi"/>
          <w:b/>
          <w:bCs/>
          <w:sz w:val="24"/>
          <w:szCs w:val="24"/>
        </w:rPr>
        <w:t>Sous-traitance de traitement de données à caractère personnel </w:t>
      </w:r>
      <w:bookmarkEnd w:id="0"/>
      <w:r w:rsidR="00825319" w:rsidRPr="006F74E3">
        <w:rPr>
          <w:rFonts w:asciiTheme="minorHAnsi" w:hAnsiTheme="minorHAnsi" w:cstheme="minorHAnsi"/>
          <w:b/>
          <w:bCs/>
          <w:sz w:val="24"/>
          <w:szCs w:val="24"/>
        </w:rPr>
        <w:t>»</w:t>
      </w:r>
    </w:p>
    <w:p w14:paraId="23A344DD" w14:textId="77777777" w:rsidR="00031687" w:rsidRDefault="00031687" w:rsidP="00E34EF5">
      <w:pPr>
        <w:spacing w:line="120" w:lineRule="exact"/>
      </w:pPr>
    </w:p>
    <w:p w14:paraId="191F00AE" w14:textId="77777777" w:rsidR="00FB7398" w:rsidRPr="00452029" w:rsidRDefault="00FB7398" w:rsidP="00502C98">
      <w:pPr>
        <w:rPr>
          <w:rFonts w:cstheme="minorHAnsi"/>
          <w:sz w:val="20"/>
          <w:szCs w:val="20"/>
        </w:rPr>
      </w:pPr>
    </w:p>
    <w:p w14:paraId="2FCEB04D" w14:textId="2A206BCF" w:rsidR="00344394" w:rsidRPr="00452029" w:rsidRDefault="00344394" w:rsidP="00452029">
      <w:pPr>
        <w:jc w:val="both"/>
        <w:rPr>
          <w:rFonts w:cstheme="minorHAnsi"/>
          <w:sz w:val="20"/>
          <w:szCs w:val="20"/>
        </w:rPr>
      </w:pPr>
      <w:r w:rsidRPr="00452029">
        <w:rPr>
          <w:rFonts w:cstheme="minorHAnsi"/>
          <w:sz w:val="20"/>
          <w:szCs w:val="20"/>
        </w:rPr>
        <w:t xml:space="preserve">La présente </w:t>
      </w:r>
      <w:r w:rsidR="008F3913" w:rsidRPr="00452029">
        <w:rPr>
          <w:rFonts w:cstheme="minorHAnsi"/>
          <w:sz w:val="20"/>
          <w:szCs w:val="20"/>
        </w:rPr>
        <w:t>a</w:t>
      </w:r>
      <w:r w:rsidRPr="00452029">
        <w:rPr>
          <w:rFonts w:cstheme="minorHAnsi"/>
          <w:sz w:val="20"/>
          <w:szCs w:val="20"/>
        </w:rPr>
        <w:t xml:space="preserve">nnexe </w:t>
      </w:r>
      <w:r w:rsidR="008F3913" w:rsidRPr="00452029">
        <w:rPr>
          <w:rFonts w:cstheme="minorHAnsi"/>
          <w:sz w:val="20"/>
          <w:szCs w:val="20"/>
        </w:rPr>
        <w:t>(« </w:t>
      </w:r>
      <w:r w:rsidR="008F3913" w:rsidRPr="00355BE7">
        <w:rPr>
          <w:rFonts w:cstheme="minorHAnsi"/>
          <w:b/>
          <w:bCs/>
          <w:sz w:val="20"/>
          <w:szCs w:val="20"/>
        </w:rPr>
        <w:t>l’Annexe</w:t>
      </w:r>
      <w:r w:rsidR="00355BE7" w:rsidRPr="00355BE7">
        <w:rPr>
          <w:rFonts w:cstheme="minorHAnsi"/>
          <w:b/>
          <w:bCs/>
          <w:sz w:val="20"/>
          <w:szCs w:val="20"/>
        </w:rPr>
        <w:t xml:space="preserve"> RGPD</w:t>
      </w:r>
      <w:r w:rsidR="008F3913" w:rsidRPr="00452029">
        <w:rPr>
          <w:rFonts w:cstheme="minorHAnsi"/>
          <w:sz w:val="20"/>
          <w:szCs w:val="20"/>
        </w:rPr>
        <w:t xml:space="preserve"> ») </w:t>
      </w:r>
      <w:r w:rsidRPr="00452029">
        <w:rPr>
          <w:rFonts w:cstheme="minorHAnsi"/>
          <w:sz w:val="20"/>
          <w:szCs w:val="20"/>
        </w:rPr>
        <w:t>reprend les clauses contractuelles type</w:t>
      </w:r>
      <w:r w:rsidR="008F3913" w:rsidRPr="00452029">
        <w:rPr>
          <w:rFonts w:cstheme="minorHAnsi"/>
          <w:sz w:val="20"/>
          <w:szCs w:val="20"/>
        </w:rPr>
        <w:t>s</w:t>
      </w:r>
      <w:r w:rsidRPr="00452029">
        <w:rPr>
          <w:rFonts w:cstheme="minorHAnsi"/>
          <w:sz w:val="20"/>
          <w:szCs w:val="20"/>
        </w:rPr>
        <w:t xml:space="preserve"> de la Commission européenne au titre de l’article 28, paragraphe 7, du règlement (UE) 2016/679, telles qu’issues de la décision d’exécution en date du 4 juin 2021 </w:t>
      </w:r>
      <w:r w:rsidRPr="0056426D">
        <w:rPr>
          <w:rFonts w:cstheme="minorHAnsi"/>
          <w:sz w:val="20"/>
          <w:szCs w:val="20"/>
        </w:rPr>
        <w:t>(</w:t>
      </w:r>
      <w:r w:rsidR="0056426D">
        <w:rPr>
          <w:rFonts w:cstheme="minorHAnsi"/>
          <w:sz w:val="20"/>
          <w:szCs w:val="20"/>
        </w:rPr>
        <w:t xml:space="preserve">ci-après, les </w:t>
      </w:r>
      <w:r w:rsidRPr="0056426D">
        <w:rPr>
          <w:rFonts w:cstheme="minorHAnsi"/>
          <w:sz w:val="20"/>
          <w:szCs w:val="20"/>
        </w:rPr>
        <w:t xml:space="preserve">« </w:t>
      </w:r>
      <w:r w:rsidR="00367DAC" w:rsidRPr="00355BE7">
        <w:rPr>
          <w:b/>
          <w:bCs/>
          <w:sz w:val="20"/>
          <w:szCs w:val="20"/>
        </w:rPr>
        <w:t>CCT Article 28</w:t>
      </w:r>
      <w:r w:rsidRPr="0056426D">
        <w:rPr>
          <w:rFonts w:cstheme="minorHAnsi"/>
          <w:sz w:val="20"/>
          <w:szCs w:val="20"/>
        </w:rPr>
        <w:t xml:space="preserve"> »)</w:t>
      </w:r>
      <w:r w:rsidR="00F86731" w:rsidRPr="00452029">
        <w:rPr>
          <w:rFonts w:cstheme="minorHAnsi"/>
          <w:sz w:val="20"/>
          <w:szCs w:val="20"/>
        </w:rPr>
        <w:t xml:space="preserve"> visant à encadrer les relations entre responsable de traitement et sous-traitant de données au sens de la réglementation applicable</w:t>
      </w:r>
      <w:r w:rsidR="00367DAC">
        <w:rPr>
          <w:rStyle w:val="Appelnotedebasdep"/>
          <w:rFonts w:cstheme="minorHAnsi"/>
          <w:sz w:val="20"/>
          <w:szCs w:val="20"/>
        </w:rPr>
        <w:footnoteReference w:id="1"/>
      </w:r>
      <w:r w:rsidR="00F86731" w:rsidRPr="00452029">
        <w:rPr>
          <w:rFonts w:cstheme="minorHAnsi"/>
          <w:sz w:val="20"/>
          <w:szCs w:val="20"/>
        </w:rPr>
        <w:t>.</w:t>
      </w:r>
    </w:p>
    <w:p w14:paraId="0A32CDEA" w14:textId="1E452C75" w:rsidR="00502C98" w:rsidRPr="00452029" w:rsidRDefault="00344394" w:rsidP="00F86731">
      <w:pPr>
        <w:jc w:val="both"/>
        <w:rPr>
          <w:rFonts w:cstheme="minorHAnsi"/>
          <w:sz w:val="20"/>
          <w:szCs w:val="20"/>
        </w:rPr>
      </w:pPr>
      <w:r w:rsidRPr="00452029">
        <w:rPr>
          <w:rFonts w:cstheme="minorHAnsi"/>
          <w:sz w:val="20"/>
          <w:szCs w:val="20"/>
        </w:rPr>
        <w:t xml:space="preserve">Le texte des </w:t>
      </w:r>
      <w:r w:rsidR="00803E1C">
        <w:rPr>
          <w:rFonts w:cstheme="minorHAnsi"/>
          <w:sz w:val="20"/>
          <w:szCs w:val="20"/>
        </w:rPr>
        <w:t>CCT Article 28</w:t>
      </w:r>
      <w:r w:rsidRPr="00452029">
        <w:rPr>
          <w:rFonts w:cstheme="minorHAnsi"/>
          <w:sz w:val="20"/>
          <w:szCs w:val="20"/>
        </w:rPr>
        <w:t xml:space="preserve"> </w:t>
      </w:r>
      <w:r w:rsidR="008F3913" w:rsidRPr="00452029">
        <w:rPr>
          <w:rFonts w:cstheme="minorHAnsi"/>
          <w:sz w:val="20"/>
          <w:szCs w:val="20"/>
        </w:rPr>
        <w:t xml:space="preserve">incorporé </w:t>
      </w:r>
      <w:r w:rsidRPr="00452029">
        <w:rPr>
          <w:rFonts w:cstheme="minorHAnsi"/>
          <w:sz w:val="20"/>
          <w:szCs w:val="20"/>
        </w:rPr>
        <w:t xml:space="preserve">ci-dessous est </w:t>
      </w:r>
      <w:r w:rsidRPr="00452029">
        <w:rPr>
          <w:rFonts w:cstheme="minorHAnsi"/>
          <w:sz w:val="20"/>
          <w:szCs w:val="20"/>
          <w:u w:val="single"/>
        </w:rPr>
        <w:t>inchangé</w:t>
      </w:r>
      <w:r w:rsidRPr="00452029">
        <w:rPr>
          <w:rFonts w:cstheme="minorHAnsi"/>
          <w:sz w:val="20"/>
          <w:szCs w:val="20"/>
        </w:rPr>
        <w:t>.</w:t>
      </w:r>
    </w:p>
    <w:p w14:paraId="79C33A4F" w14:textId="50563D23" w:rsidR="00344394" w:rsidRPr="00C0425E" w:rsidRDefault="00344394" w:rsidP="00F86731">
      <w:pPr>
        <w:jc w:val="both"/>
        <w:rPr>
          <w:rFonts w:cstheme="minorHAnsi"/>
          <w:sz w:val="20"/>
          <w:szCs w:val="20"/>
        </w:rPr>
      </w:pPr>
      <w:r w:rsidRPr="00C0425E">
        <w:rPr>
          <w:rFonts w:cstheme="minorHAnsi"/>
          <w:sz w:val="20"/>
          <w:szCs w:val="20"/>
        </w:rPr>
        <w:t xml:space="preserve">Les annexes I à IV sont complétées uniquement pour ce qui concerne les caractéristiques propres aux traitements </w:t>
      </w:r>
      <w:r w:rsidR="0056426D" w:rsidRPr="00C0425E">
        <w:rPr>
          <w:rFonts w:cstheme="minorHAnsi"/>
          <w:sz w:val="20"/>
          <w:szCs w:val="20"/>
        </w:rPr>
        <w:t>de données personnelles effectués</w:t>
      </w:r>
      <w:r w:rsidR="008F3913" w:rsidRPr="00C0425E">
        <w:rPr>
          <w:rFonts w:cstheme="minorHAnsi"/>
          <w:sz w:val="20"/>
          <w:szCs w:val="20"/>
        </w:rPr>
        <w:t xml:space="preserve"> dans le cadre de la prestation objet du </w:t>
      </w:r>
      <w:r w:rsidR="00721CE1" w:rsidRPr="00C0425E">
        <w:rPr>
          <w:rFonts w:cstheme="minorHAnsi"/>
          <w:sz w:val="20"/>
          <w:szCs w:val="20"/>
        </w:rPr>
        <w:t>c</w:t>
      </w:r>
      <w:r w:rsidR="00F722CB" w:rsidRPr="00C0425E">
        <w:rPr>
          <w:rFonts w:cstheme="minorHAnsi"/>
          <w:sz w:val="20"/>
          <w:szCs w:val="20"/>
        </w:rPr>
        <w:t>ontrat</w:t>
      </w:r>
      <w:r w:rsidRPr="00C0425E">
        <w:rPr>
          <w:rFonts w:cstheme="minorHAnsi"/>
          <w:sz w:val="20"/>
          <w:szCs w:val="20"/>
        </w:rPr>
        <w:t>.</w:t>
      </w:r>
    </w:p>
    <w:p w14:paraId="5D5C5A5A" w14:textId="0E84B890" w:rsidR="00F86731" w:rsidRPr="00452029" w:rsidRDefault="00666DD3" w:rsidP="00344394">
      <w:pPr>
        <w:jc w:val="both"/>
        <w:rPr>
          <w:rFonts w:cstheme="minorHAnsi"/>
          <w:sz w:val="20"/>
          <w:szCs w:val="20"/>
        </w:rPr>
      </w:pPr>
      <w:r w:rsidRPr="00C0425E">
        <w:rPr>
          <w:rFonts w:cstheme="minorHAnsi"/>
          <w:sz w:val="20"/>
          <w:szCs w:val="20"/>
        </w:rPr>
        <w:t xml:space="preserve">Une </w:t>
      </w:r>
      <w:r w:rsidR="00344394" w:rsidRPr="00C0425E">
        <w:rPr>
          <w:rFonts w:cstheme="minorHAnsi"/>
          <w:sz w:val="20"/>
          <w:szCs w:val="20"/>
        </w:rPr>
        <w:t xml:space="preserve">annexe V </w:t>
      </w:r>
      <w:r w:rsidRPr="00C0425E">
        <w:rPr>
          <w:rFonts w:cstheme="minorHAnsi"/>
          <w:sz w:val="20"/>
          <w:szCs w:val="20"/>
        </w:rPr>
        <w:t>qui</w:t>
      </w:r>
      <w:r>
        <w:rPr>
          <w:rFonts w:cstheme="minorHAnsi"/>
          <w:sz w:val="20"/>
          <w:szCs w:val="20"/>
        </w:rPr>
        <w:t xml:space="preserve"> </w:t>
      </w:r>
      <w:r w:rsidR="00344394" w:rsidRPr="00452029">
        <w:rPr>
          <w:rFonts w:cstheme="minorHAnsi"/>
          <w:sz w:val="20"/>
          <w:szCs w:val="20"/>
        </w:rPr>
        <w:t xml:space="preserve">comporte des </w:t>
      </w:r>
      <w:r w:rsidR="00344394" w:rsidRPr="00452029">
        <w:rPr>
          <w:rFonts w:cstheme="minorHAnsi"/>
          <w:i/>
          <w:iCs/>
          <w:sz w:val="20"/>
          <w:szCs w:val="20"/>
        </w:rPr>
        <w:t>stipulations complémentaires</w:t>
      </w:r>
      <w:r w:rsidR="00344394" w:rsidRPr="00452029">
        <w:rPr>
          <w:rFonts w:cstheme="minorHAnsi"/>
          <w:sz w:val="20"/>
          <w:szCs w:val="20"/>
        </w:rPr>
        <w:t xml:space="preserve"> aux CCT </w:t>
      </w:r>
      <w:r w:rsidR="00803E1C">
        <w:rPr>
          <w:rFonts w:cstheme="minorHAnsi"/>
          <w:sz w:val="20"/>
          <w:szCs w:val="20"/>
        </w:rPr>
        <w:t>A</w:t>
      </w:r>
      <w:r w:rsidR="00344394" w:rsidRPr="00452029">
        <w:rPr>
          <w:rFonts w:cstheme="minorHAnsi"/>
          <w:sz w:val="20"/>
          <w:szCs w:val="20"/>
        </w:rPr>
        <w:t>rticle 28</w:t>
      </w:r>
      <w:r>
        <w:rPr>
          <w:rFonts w:cstheme="minorHAnsi"/>
          <w:sz w:val="20"/>
          <w:szCs w:val="20"/>
        </w:rPr>
        <w:t xml:space="preserve"> est ajoutée à l’Annexe</w:t>
      </w:r>
      <w:r w:rsidR="00355BE7">
        <w:rPr>
          <w:rFonts w:cstheme="minorHAnsi"/>
          <w:sz w:val="20"/>
          <w:szCs w:val="20"/>
        </w:rPr>
        <w:t xml:space="preserve"> RGPD</w:t>
      </w:r>
      <w:r>
        <w:rPr>
          <w:rFonts w:cstheme="minorHAnsi"/>
          <w:sz w:val="20"/>
          <w:szCs w:val="20"/>
        </w:rPr>
        <w:t>, dans le respect de la Clause 2 b) des CCT Article 28 ci-dessous</w:t>
      </w:r>
      <w:r w:rsidR="00344394" w:rsidRPr="00452029">
        <w:rPr>
          <w:rFonts w:cstheme="minorHAnsi"/>
          <w:sz w:val="20"/>
          <w:szCs w:val="20"/>
        </w:rPr>
        <w:t xml:space="preserve">. </w:t>
      </w:r>
      <w:r w:rsidR="00344394" w:rsidRPr="003256EF">
        <w:rPr>
          <w:rFonts w:cstheme="minorHAnsi"/>
          <w:sz w:val="20"/>
          <w:szCs w:val="20"/>
        </w:rPr>
        <w:t xml:space="preserve">Ces stipulations ont </w:t>
      </w:r>
      <w:r w:rsidR="003256EF" w:rsidRPr="00D92205">
        <w:rPr>
          <w:rFonts w:cstheme="minorHAnsi"/>
          <w:sz w:val="20"/>
          <w:szCs w:val="20"/>
        </w:rPr>
        <w:t xml:space="preserve">uniquement </w:t>
      </w:r>
      <w:r w:rsidR="00344394" w:rsidRPr="003256EF">
        <w:rPr>
          <w:rFonts w:cstheme="minorHAnsi"/>
          <w:sz w:val="20"/>
          <w:szCs w:val="20"/>
        </w:rPr>
        <w:t xml:space="preserve">pour objet de </w:t>
      </w:r>
      <w:r w:rsidR="00344394" w:rsidRPr="009D79AF">
        <w:rPr>
          <w:rFonts w:cstheme="minorHAnsi"/>
          <w:sz w:val="20"/>
          <w:szCs w:val="20"/>
          <w:u w:val="single"/>
        </w:rPr>
        <w:t xml:space="preserve">compléter les </w:t>
      </w:r>
      <w:r w:rsidR="00803E1C" w:rsidRPr="009D79AF">
        <w:rPr>
          <w:rFonts w:cstheme="minorHAnsi"/>
          <w:sz w:val="20"/>
          <w:szCs w:val="20"/>
          <w:u w:val="single"/>
        </w:rPr>
        <w:t>CCT Article 28</w:t>
      </w:r>
      <w:r w:rsidR="00344394" w:rsidRPr="009D79AF">
        <w:rPr>
          <w:rFonts w:cstheme="minorHAnsi"/>
          <w:sz w:val="20"/>
          <w:szCs w:val="20"/>
          <w:u w:val="single"/>
        </w:rPr>
        <w:t xml:space="preserve"> afin d’en assurer la mise en œuvre opérationnelle</w:t>
      </w:r>
      <w:r w:rsidR="00A874EB" w:rsidRPr="003256EF">
        <w:rPr>
          <w:rFonts w:cstheme="minorHAnsi"/>
          <w:sz w:val="20"/>
          <w:szCs w:val="20"/>
        </w:rPr>
        <w:t xml:space="preserve"> et apporter des garanties </w:t>
      </w:r>
      <w:r w:rsidR="00475EE5" w:rsidRPr="003256EF">
        <w:rPr>
          <w:rFonts w:cstheme="minorHAnsi"/>
          <w:sz w:val="20"/>
          <w:szCs w:val="20"/>
        </w:rPr>
        <w:t>supplémentaires</w:t>
      </w:r>
      <w:r w:rsidR="00A874EB" w:rsidRPr="003256EF">
        <w:rPr>
          <w:rFonts w:cstheme="minorHAnsi"/>
          <w:sz w:val="20"/>
          <w:szCs w:val="20"/>
        </w:rPr>
        <w:t xml:space="preserve"> </w:t>
      </w:r>
      <w:r w:rsidR="003116C2" w:rsidRPr="003256EF">
        <w:rPr>
          <w:rFonts w:cstheme="minorHAnsi"/>
          <w:sz w:val="20"/>
          <w:szCs w:val="20"/>
        </w:rPr>
        <w:t>pour la protection des personnes physiques à l’égard du traitement des données à caractère personnel</w:t>
      </w:r>
      <w:r w:rsidR="00344394" w:rsidRPr="003256EF">
        <w:rPr>
          <w:rFonts w:cstheme="minorHAnsi"/>
          <w:sz w:val="20"/>
          <w:szCs w:val="20"/>
        </w:rPr>
        <w:t xml:space="preserve">. </w:t>
      </w:r>
      <w:r w:rsidR="00475EE5" w:rsidRPr="00D92205">
        <w:rPr>
          <w:rFonts w:cstheme="minorHAnsi"/>
          <w:sz w:val="20"/>
          <w:szCs w:val="20"/>
          <w:u w:val="single"/>
        </w:rPr>
        <w:t>C</w:t>
      </w:r>
      <w:r w:rsidR="00344394" w:rsidRPr="00D92205">
        <w:rPr>
          <w:rFonts w:cstheme="minorHAnsi"/>
          <w:sz w:val="20"/>
          <w:szCs w:val="20"/>
          <w:u w:val="single"/>
        </w:rPr>
        <w:t>es stipulations ne peuvent</w:t>
      </w:r>
      <w:r w:rsidR="00475EE5" w:rsidRPr="00D92205">
        <w:rPr>
          <w:rFonts w:cstheme="minorHAnsi"/>
          <w:sz w:val="20"/>
          <w:szCs w:val="20"/>
          <w:u w:val="single"/>
        </w:rPr>
        <w:t xml:space="preserve"> en aucun cas</w:t>
      </w:r>
      <w:r w:rsidR="00344394" w:rsidRPr="00D92205">
        <w:rPr>
          <w:rFonts w:cstheme="minorHAnsi"/>
          <w:sz w:val="20"/>
          <w:szCs w:val="20"/>
          <w:u w:val="single"/>
        </w:rPr>
        <w:t xml:space="preserve"> avoir pour effet d’altérer le contenu et la nature des engagements des parties contenus dans les </w:t>
      </w:r>
      <w:r w:rsidR="00803E1C" w:rsidRPr="00D92205">
        <w:rPr>
          <w:rFonts w:cstheme="minorHAnsi"/>
          <w:sz w:val="20"/>
          <w:szCs w:val="20"/>
          <w:u w:val="single"/>
        </w:rPr>
        <w:t>CCT Article 28</w:t>
      </w:r>
      <w:r w:rsidR="00344394" w:rsidRPr="003256EF">
        <w:rPr>
          <w:rFonts w:cstheme="minorHAnsi"/>
          <w:sz w:val="20"/>
          <w:szCs w:val="20"/>
        </w:rPr>
        <w:t>, conformément à la réglementation applicable</w:t>
      </w:r>
      <w:r w:rsidR="00BD65AB" w:rsidRPr="003256EF">
        <w:rPr>
          <w:rFonts w:cstheme="minorHAnsi"/>
          <w:sz w:val="20"/>
          <w:szCs w:val="20"/>
        </w:rPr>
        <w:t>.</w:t>
      </w:r>
    </w:p>
    <w:p w14:paraId="0889A7F5" w14:textId="35CB2A5A" w:rsidR="00344394" w:rsidRPr="00452029" w:rsidRDefault="00F86731" w:rsidP="00F86731">
      <w:pPr>
        <w:jc w:val="both"/>
        <w:rPr>
          <w:rFonts w:cstheme="minorHAnsi"/>
          <w:sz w:val="20"/>
          <w:szCs w:val="20"/>
        </w:rPr>
      </w:pPr>
      <w:r w:rsidRPr="00452029">
        <w:rPr>
          <w:rFonts w:cstheme="minorHAnsi"/>
          <w:sz w:val="20"/>
          <w:szCs w:val="20"/>
        </w:rPr>
        <w:t xml:space="preserve">Cette annexe </w:t>
      </w:r>
      <w:r w:rsidR="00666DD3">
        <w:rPr>
          <w:rFonts w:cstheme="minorHAnsi"/>
          <w:sz w:val="20"/>
          <w:szCs w:val="20"/>
        </w:rPr>
        <w:t xml:space="preserve">V </w:t>
      </w:r>
      <w:r w:rsidRPr="00452029">
        <w:rPr>
          <w:rFonts w:cstheme="minorHAnsi"/>
          <w:sz w:val="20"/>
          <w:szCs w:val="20"/>
        </w:rPr>
        <w:t xml:space="preserve">comporte notamment des stipulations complémentaires propres aux </w:t>
      </w:r>
      <w:r w:rsidRPr="00430898">
        <w:rPr>
          <w:rFonts w:cstheme="minorHAnsi"/>
          <w:sz w:val="20"/>
          <w:szCs w:val="20"/>
        </w:rPr>
        <w:t>transferts internationaux</w:t>
      </w:r>
      <w:r w:rsidR="00BD65AB">
        <w:rPr>
          <w:rFonts w:cstheme="minorHAnsi"/>
          <w:sz w:val="20"/>
          <w:szCs w:val="20"/>
        </w:rPr>
        <w:t xml:space="preserve"> (le cas échéant) </w:t>
      </w:r>
      <w:r w:rsidRPr="00452029">
        <w:rPr>
          <w:rFonts w:cstheme="minorHAnsi"/>
          <w:sz w:val="20"/>
          <w:szCs w:val="20"/>
        </w:rPr>
        <w:t xml:space="preserve">vers des pays dont le niveau de protection </w:t>
      </w:r>
      <w:r w:rsidR="003116C2">
        <w:rPr>
          <w:rFonts w:cstheme="minorHAnsi"/>
          <w:sz w:val="20"/>
          <w:szCs w:val="20"/>
        </w:rPr>
        <w:t xml:space="preserve">ne serait pas jugé </w:t>
      </w:r>
      <w:r w:rsidRPr="00452029">
        <w:rPr>
          <w:rFonts w:cstheme="minorHAnsi"/>
          <w:sz w:val="20"/>
          <w:szCs w:val="20"/>
        </w:rPr>
        <w:t>adéquat par la Commission européenne</w:t>
      </w:r>
      <w:r w:rsidR="00803E1C">
        <w:rPr>
          <w:rFonts w:cstheme="minorHAnsi"/>
          <w:sz w:val="20"/>
          <w:szCs w:val="20"/>
        </w:rPr>
        <w:t>,</w:t>
      </w:r>
      <w:r w:rsidRPr="00452029">
        <w:rPr>
          <w:rFonts w:cstheme="minorHAnsi"/>
          <w:sz w:val="20"/>
          <w:szCs w:val="20"/>
        </w:rPr>
        <w:t xml:space="preserve"> ou vers les Etats-Unis, afin d’assurer la conformité des transferts </w:t>
      </w:r>
      <w:r w:rsidR="00031687">
        <w:rPr>
          <w:rFonts w:cstheme="minorHAnsi"/>
          <w:sz w:val="20"/>
          <w:szCs w:val="20"/>
        </w:rPr>
        <w:t xml:space="preserve">de données </w:t>
      </w:r>
      <w:r w:rsidRPr="00452029">
        <w:rPr>
          <w:rFonts w:cstheme="minorHAnsi"/>
          <w:sz w:val="20"/>
          <w:szCs w:val="20"/>
        </w:rPr>
        <w:t xml:space="preserve">opérés au regard des dernières évolutions </w:t>
      </w:r>
      <w:r w:rsidR="00803E1C">
        <w:rPr>
          <w:rFonts w:cstheme="minorHAnsi"/>
          <w:sz w:val="20"/>
          <w:szCs w:val="20"/>
        </w:rPr>
        <w:t>de la réglementation applicable</w:t>
      </w:r>
      <w:r w:rsidRPr="00452029">
        <w:rPr>
          <w:rFonts w:cstheme="minorHAnsi"/>
          <w:sz w:val="20"/>
          <w:szCs w:val="20"/>
        </w:rPr>
        <w:t xml:space="preserve"> en la matière.</w:t>
      </w:r>
    </w:p>
    <w:p w14:paraId="3B56EA7C" w14:textId="0FFBA620" w:rsidR="006D7340" w:rsidRDefault="000A55BB" w:rsidP="000A55BB">
      <w:pPr>
        <w:spacing w:after="0"/>
        <w:jc w:val="both"/>
        <w:rPr>
          <w:rFonts w:cstheme="minorHAnsi"/>
          <w:sz w:val="20"/>
          <w:szCs w:val="20"/>
        </w:rPr>
      </w:pPr>
      <w:r w:rsidRPr="006252C8">
        <w:rPr>
          <w:rFonts w:cstheme="minorHAnsi"/>
          <w:sz w:val="20"/>
          <w:szCs w:val="20"/>
        </w:rPr>
        <w:t>Afin de ne pas modifier le texte des CCT Article 28 ci-dessous, le terme « contrat » utilisé ci-dessous désigne le « </w:t>
      </w:r>
      <w:r w:rsidRPr="00430898">
        <w:rPr>
          <w:rFonts w:cstheme="minorHAnsi"/>
          <w:sz w:val="20"/>
          <w:szCs w:val="20"/>
        </w:rPr>
        <w:t>Contrat</w:t>
      </w:r>
      <w:r w:rsidR="006252C8" w:rsidRPr="00430898">
        <w:rPr>
          <w:rFonts w:cstheme="minorHAnsi"/>
          <w:sz w:val="20"/>
          <w:szCs w:val="20"/>
        </w:rPr>
        <w:t> »</w:t>
      </w:r>
      <w:r w:rsidR="00A10970">
        <w:rPr>
          <w:rFonts w:cstheme="minorHAnsi"/>
          <w:sz w:val="20"/>
          <w:szCs w:val="20"/>
        </w:rPr>
        <w:t>,</w:t>
      </w:r>
      <w:r w:rsidR="006252C8" w:rsidRPr="00430898">
        <w:rPr>
          <w:rFonts w:cstheme="minorHAnsi"/>
          <w:sz w:val="20"/>
          <w:szCs w:val="20"/>
        </w:rPr>
        <w:t xml:space="preserve"> « </w:t>
      </w:r>
      <w:r w:rsidRPr="00430898">
        <w:rPr>
          <w:rFonts w:cstheme="minorHAnsi"/>
          <w:sz w:val="20"/>
          <w:szCs w:val="20"/>
        </w:rPr>
        <w:t>Marché »</w:t>
      </w:r>
      <w:r w:rsidRPr="006252C8">
        <w:rPr>
          <w:rFonts w:cstheme="minorHAnsi"/>
          <w:sz w:val="20"/>
          <w:szCs w:val="20"/>
        </w:rPr>
        <w:t> </w:t>
      </w:r>
      <w:r w:rsidR="006252C8" w:rsidRPr="006252C8">
        <w:rPr>
          <w:rFonts w:cstheme="minorHAnsi"/>
          <w:sz w:val="20"/>
          <w:szCs w:val="20"/>
        </w:rPr>
        <w:t xml:space="preserve">ou tout </w:t>
      </w:r>
      <w:r w:rsidR="00A10970">
        <w:rPr>
          <w:rFonts w:cstheme="minorHAnsi"/>
          <w:sz w:val="20"/>
          <w:szCs w:val="20"/>
        </w:rPr>
        <w:t xml:space="preserve">autre </w:t>
      </w:r>
      <w:r w:rsidR="006252C8" w:rsidRPr="006252C8">
        <w:rPr>
          <w:rFonts w:cstheme="minorHAnsi"/>
          <w:sz w:val="20"/>
          <w:szCs w:val="20"/>
        </w:rPr>
        <w:t xml:space="preserve">terme </w:t>
      </w:r>
      <w:r w:rsidR="00A10970" w:rsidRPr="006252C8">
        <w:rPr>
          <w:rFonts w:cstheme="minorHAnsi"/>
          <w:sz w:val="20"/>
          <w:szCs w:val="20"/>
        </w:rPr>
        <w:t xml:space="preserve">défini </w:t>
      </w:r>
      <w:r w:rsidR="006252C8" w:rsidRPr="006252C8">
        <w:rPr>
          <w:rFonts w:cstheme="minorHAnsi"/>
          <w:sz w:val="20"/>
          <w:szCs w:val="20"/>
        </w:rPr>
        <w:t>contractuel</w:t>
      </w:r>
      <w:r w:rsidR="00A10970">
        <w:rPr>
          <w:rFonts w:cstheme="minorHAnsi"/>
          <w:sz w:val="20"/>
          <w:szCs w:val="20"/>
        </w:rPr>
        <w:t>lement</w:t>
      </w:r>
      <w:r w:rsidR="006252C8" w:rsidRPr="006252C8">
        <w:rPr>
          <w:rFonts w:cstheme="minorHAnsi"/>
          <w:sz w:val="20"/>
          <w:szCs w:val="20"/>
        </w:rPr>
        <w:t xml:space="preserve"> pour désigner l</w:t>
      </w:r>
      <w:r w:rsidR="00A10970">
        <w:rPr>
          <w:rFonts w:cstheme="minorHAnsi"/>
          <w:sz w:val="20"/>
          <w:szCs w:val="20"/>
        </w:rPr>
        <w:t>’acte juridique au</w:t>
      </w:r>
      <w:r w:rsidR="00031687">
        <w:rPr>
          <w:rFonts w:cstheme="minorHAnsi"/>
          <w:sz w:val="20"/>
          <w:szCs w:val="20"/>
        </w:rPr>
        <w:t>x</w:t>
      </w:r>
      <w:r w:rsidR="00A10970">
        <w:rPr>
          <w:rFonts w:cstheme="minorHAnsi"/>
          <w:sz w:val="20"/>
          <w:szCs w:val="20"/>
        </w:rPr>
        <w:t xml:space="preserve"> terme</w:t>
      </w:r>
      <w:r w:rsidR="00031687">
        <w:rPr>
          <w:rFonts w:cstheme="minorHAnsi"/>
          <w:sz w:val="20"/>
          <w:szCs w:val="20"/>
        </w:rPr>
        <w:t>s</w:t>
      </w:r>
      <w:r w:rsidR="00A10970">
        <w:rPr>
          <w:rFonts w:cstheme="minorHAnsi"/>
          <w:sz w:val="20"/>
          <w:szCs w:val="20"/>
        </w:rPr>
        <w:t xml:space="preserve"> </w:t>
      </w:r>
      <w:r w:rsidR="00031687">
        <w:rPr>
          <w:rFonts w:cstheme="minorHAnsi"/>
          <w:sz w:val="20"/>
          <w:szCs w:val="20"/>
        </w:rPr>
        <w:t xml:space="preserve">et dans le cadre </w:t>
      </w:r>
      <w:r w:rsidR="00A10970">
        <w:rPr>
          <w:rFonts w:cstheme="minorHAnsi"/>
          <w:sz w:val="20"/>
          <w:szCs w:val="20"/>
        </w:rPr>
        <w:t>duquel le sous-traitant opère un traitement de données à caractère personnel pour le compte du responsable de traitement et auquel est annexé l’Annexe RGPD</w:t>
      </w:r>
      <w:r w:rsidRPr="006252C8">
        <w:rPr>
          <w:rFonts w:cstheme="minorHAnsi"/>
          <w:sz w:val="20"/>
          <w:szCs w:val="20"/>
        </w:rPr>
        <w:t xml:space="preserve">. </w:t>
      </w:r>
    </w:p>
    <w:p w14:paraId="4D055787" w14:textId="77777777" w:rsidR="00367DAC" w:rsidRDefault="00367DAC" w:rsidP="000A55BB">
      <w:pPr>
        <w:spacing w:after="0"/>
        <w:jc w:val="both"/>
        <w:rPr>
          <w:rFonts w:cstheme="minorHAnsi"/>
          <w:sz w:val="20"/>
          <w:szCs w:val="20"/>
        </w:rPr>
      </w:pPr>
    </w:p>
    <w:p w14:paraId="1F57EEBC" w14:textId="347A7146" w:rsidR="0046037E" w:rsidRDefault="00367DAC" w:rsidP="00666DD3">
      <w:pPr>
        <w:spacing w:after="0"/>
        <w:jc w:val="both"/>
        <w:rPr>
          <w:rFonts w:cstheme="minorHAnsi"/>
          <w:sz w:val="20"/>
          <w:szCs w:val="20"/>
        </w:rPr>
      </w:pPr>
      <w:r>
        <w:rPr>
          <w:rFonts w:cstheme="minorHAnsi"/>
          <w:sz w:val="20"/>
          <w:szCs w:val="20"/>
        </w:rPr>
        <w:t xml:space="preserve">En cas de pluralité de responsables de traitements ou de sous-traitants désignés à l’annexe I, les termes « responsable de traitement » </w:t>
      </w:r>
      <w:r w:rsidR="006252C8">
        <w:rPr>
          <w:rFonts w:cstheme="minorHAnsi"/>
          <w:sz w:val="20"/>
          <w:szCs w:val="20"/>
        </w:rPr>
        <w:t>et</w:t>
      </w:r>
      <w:r>
        <w:rPr>
          <w:rFonts w:cstheme="minorHAnsi"/>
          <w:sz w:val="20"/>
          <w:szCs w:val="20"/>
        </w:rPr>
        <w:t xml:space="preserve"> « sous-traitant » utilisé</w:t>
      </w:r>
      <w:r w:rsidR="00636F4C">
        <w:rPr>
          <w:rFonts w:cstheme="minorHAnsi"/>
          <w:sz w:val="20"/>
          <w:szCs w:val="20"/>
        </w:rPr>
        <w:t>s</w:t>
      </w:r>
      <w:r>
        <w:rPr>
          <w:rFonts w:cstheme="minorHAnsi"/>
          <w:sz w:val="20"/>
          <w:szCs w:val="20"/>
        </w:rPr>
        <w:t xml:space="preserve"> au singulier</w:t>
      </w:r>
      <w:r w:rsidR="00A10970">
        <w:rPr>
          <w:rFonts w:cstheme="minorHAnsi"/>
          <w:sz w:val="20"/>
          <w:szCs w:val="20"/>
        </w:rPr>
        <w:t>,</w:t>
      </w:r>
      <w:r>
        <w:rPr>
          <w:rFonts w:cstheme="minorHAnsi"/>
          <w:sz w:val="20"/>
          <w:szCs w:val="20"/>
        </w:rPr>
        <w:t xml:space="preserve"> désigneront respectivement chaque responsable de traitement et sous-traitant </w:t>
      </w:r>
      <w:r w:rsidR="00184B50">
        <w:rPr>
          <w:rFonts w:cstheme="minorHAnsi"/>
          <w:sz w:val="20"/>
          <w:szCs w:val="20"/>
        </w:rPr>
        <w:t>mentionné</w:t>
      </w:r>
      <w:r>
        <w:rPr>
          <w:rFonts w:cstheme="minorHAnsi"/>
          <w:sz w:val="20"/>
          <w:szCs w:val="20"/>
        </w:rPr>
        <w:t xml:space="preserve"> à l’annexe I de</w:t>
      </w:r>
      <w:r w:rsidR="00184B50">
        <w:rPr>
          <w:rFonts w:cstheme="minorHAnsi"/>
          <w:sz w:val="20"/>
          <w:szCs w:val="20"/>
        </w:rPr>
        <w:t xml:space="preserve"> l’Annexe RGPD</w:t>
      </w:r>
      <w:r>
        <w:rPr>
          <w:rFonts w:cstheme="minorHAnsi"/>
          <w:sz w:val="20"/>
          <w:szCs w:val="20"/>
        </w:rPr>
        <w:t xml:space="preserve">. </w:t>
      </w:r>
    </w:p>
    <w:p w14:paraId="39E0CCEC" w14:textId="77777777" w:rsidR="00031687" w:rsidRDefault="00031687" w:rsidP="00666DD3">
      <w:pPr>
        <w:spacing w:after="0"/>
        <w:jc w:val="both"/>
        <w:rPr>
          <w:rFonts w:cstheme="minorHAnsi"/>
          <w:sz w:val="20"/>
          <w:szCs w:val="20"/>
        </w:rPr>
      </w:pPr>
    </w:p>
    <w:p w14:paraId="2B27160B" w14:textId="15FDEAAD" w:rsidR="00666DD3" w:rsidRDefault="00666DD3" w:rsidP="00666DD3">
      <w:pPr>
        <w:spacing w:after="0"/>
        <w:jc w:val="both"/>
        <w:rPr>
          <w:rFonts w:cstheme="minorHAnsi"/>
          <w:sz w:val="20"/>
          <w:szCs w:val="20"/>
        </w:rPr>
      </w:pPr>
    </w:p>
    <w:p w14:paraId="49209AC1" w14:textId="77777777" w:rsidR="00031687" w:rsidRDefault="00031687" w:rsidP="00666DD3">
      <w:pPr>
        <w:spacing w:after="0"/>
        <w:jc w:val="both"/>
        <w:rPr>
          <w:rFonts w:cstheme="minorHAnsi"/>
          <w:sz w:val="20"/>
          <w:szCs w:val="20"/>
        </w:rPr>
      </w:pPr>
    </w:p>
    <w:p w14:paraId="22AC233D" w14:textId="585F0775" w:rsidR="00666DD3" w:rsidRDefault="00666DD3" w:rsidP="008E43EA">
      <w:pPr>
        <w:spacing w:after="0"/>
        <w:jc w:val="center"/>
        <w:rPr>
          <w:rFonts w:cstheme="minorHAnsi"/>
          <w:sz w:val="20"/>
          <w:szCs w:val="20"/>
        </w:rPr>
      </w:pPr>
      <w:r>
        <w:rPr>
          <w:rFonts w:cstheme="minorHAnsi"/>
          <w:sz w:val="20"/>
          <w:szCs w:val="20"/>
        </w:rPr>
        <w:t>***</w:t>
      </w:r>
    </w:p>
    <w:p w14:paraId="12D3C3BD" w14:textId="77777777" w:rsidR="00367E60" w:rsidRDefault="00367E60">
      <w:pPr>
        <w:rPr>
          <w:rFonts w:cstheme="minorHAnsi"/>
          <w:sz w:val="20"/>
          <w:szCs w:val="20"/>
        </w:rPr>
      </w:pPr>
      <w:r>
        <w:rPr>
          <w:rFonts w:cstheme="minorHAnsi"/>
          <w:sz w:val="20"/>
          <w:szCs w:val="20"/>
        </w:rPr>
        <w:br w:type="page"/>
      </w:r>
    </w:p>
    <w:p w14:paraId="51698FAE" w14:textId="77777777" w:rsidR="00666DD3" w:rsidRPr="00452029" w:rsidRDefault="00666DD3" w:rsidP="006D7340">
      <w:pPr>
        <w:pBdr>
          <w:top w:val="single" w:sz="4" w:space="1" w:color="auto"/>
          <w:left w:val="single" w:sz="4" w:space="4" w:color="auto"/>
          <w:bottom w:val="single" w:sz="4" w:space="1" w:color="auto"/>
          <w:right w:val="single" w:sz="4" w:space="4" w:color="auto"/>
        </w:pBdr>
        <w:jc w:val="center"/>
        <w:rPr>
          <w:rFonts w:cstheme="minorHAnsi"/>
          <w:b/>
          <w:bCs/>
          <w:sz w:val="20"/>
          <w:szCs w:val="20"/>
        </w:rPr>
      </w:pPr>
    </w:p>
    <w:p w14:paraId="0896F22E" w14:textId="513F65EB" w:rsidR="00502C98" w:rsidRPr="00452029" w:rsidRDefault="006D7340" w:rsidP="008E43EA">
      <w:pPr>
        <w:pBdr>
          <w:top w:val="single" w:sz="4" w:space="1" w:color="auto"/>
          <w:left w:val="single" w:sz="4" w:space="4" w:color="auto"/>
          <w:bottom w:val="single" w:sz="4" w:space="1" w:color="auto"/>
          <w:right w:val="single" w:sz="4" w:space="4" w:color="auto"/>
        </w:pBdr>
        <w:rPr>
          <w:rFonts w:cstheme="minorHAnsi"/>
          <w:b/>
          <w:bCs/>
          <w:sz w:val="20"/>
          <w:szCs w:val="20"/>
        </w:rPr>
      </w:pPr>
      <w:r w:rsidRPr="00452029">
        <w:rPr>
          <w:rFonts w:cstheme="minorHAnsi"/>
          <w:b/>
          <w:bCs/>
          <w:sz w:val="20"/>
          <w:szCs w:val="20"/>
        </w:rPr>
        <w:t>CLAUSES CONTRACTUELLES TYPES ENTRE RESPONSABLE DU TRAITEMENT ET SOUS-TRAITANT AU TITRE DE L</w:t>
      </w:r>
      <w:r w:rsidR="00B335ED" w:rsidRPr="00452029">
        <w:rPr>
          <w:rFonts w:cstheme="minorHAnsi"/>
          <w:b/>
          <w:bCs/>
          <w:sz w:val="20"/>
          <w:szCs w:val="20"/>
        </w:rPr>
        <w:t>’</w:t>
      </w:r>
      <w:r w:rsidRPr="00452029">
        <w:rPr>
          <w:rFonts w:cstheme="minorHAnsi"/>
          <w:b/>
          <w:bCs/>
          <w:sz w:val="20"/>
          <w:szCs w:val="20"/>
        </w:rPr>
        <w:t>ARTICLE 28, PARAGRAPHE 7, DU REGLEMENT (UE) 2016/679 DU PARLEMENT EUROPEEN ET DU CONSEIL</w:t>
      </w:r>
    </w:p>
    <w:p w14:paraId="171B5B2C" w14:textId="022A66E7" w:rsidR="00502C98" w:rsidRDefault="006D7340" w:rsidP="008E43EA">
      <w:pPr>
        <w:pBdr>
          <w:top w:val="single" w:sz="4" w:space="1" w:color="auto"/>
          <w:left w:val="single" w:sz="4" w:space="4" w:color="auto"/>
          <w:bottom w:val="single" w:sz="4" w:space="1" w:color="auto"/>
          <w:right w:val="single" w:sz="4" w:space="4" w:color="auto"/>
        </w:pBdr>
        <w:jc w:val="center"/>
        <w:rPr>
          <w:rFonts w:cstheme="minorHAnsi"/>
          <w:b/>
          <w:bCs/>
          <w:sz w:val="20"/>
          <w:szCs w:val="20"/>
        </w:rPr>
      </w:pPr>
      <w:r w:rsidRPr="00452029">
        <w:rPr>
          <w:rFonts w:cstheme="minorHAnsi"/>
          <w:b/>
          <w:bCs/>
          <w:sz w:val="20"/>
          <w:szCs w:val="20"/>
        </w:rPr>
        <w:t>DECISION D</w:t>
      </w:r>
      <w:r w:rsidR="00B335ED" w:rsidRPr="00452029">
        <w:rPr>
          <w:rFonts w:cstheme="minorHAnsi"/>
          <w:b/>
          <w:bCs/>
          <w:sz w:val="20"/>
          <w:szCs w:val="20"/>
        </w:rPr>
        <w:t>’</w:t>
      </w:r>
      <w:r w:rsidRPr="00452029">
        <w:rPr>
          <w:rFonts w:cstheme="minorHAnsi"/>
          <w:b/>
          <w:bCs/>
          <w:sz w:val="20"/>
          <w:szCs w:val="20"/>
        </w:rPr>
        <w:t>EXECUTION (UE) 2021/915 DE LA COMMISSION EUROPEENNE DU 4 JUIN 2021</w:t>
      </w:r>
    </w:p>
    <w:p w14:paraId="7CC0CF99" w14:textId="0E7595C8" w:rsidR="006F5157" w:rsidRPr="00452029" w:rsidRDefault="006F5157" w:rsidP="008E43EA">
      <w:pPr>
        <w:pBdr>
          <w:top w:val="single" w:sz="4" w:space="1" w:color="auto"/>
          <w:left w:val="single" w:sz="4" w:space="4" w:color="auto"/>
          <w:bottom w:val="single" w:sz="4" w:space="1" w:color="auto"/>
          <w:right w:val="single" w:sz="4" w:space="4" w:color="auto"/>
        </w:pBdr>
        <w:jc w:val="center"/>
        <w:rPr>
          <w:rFonts w:cstheme="minorHAnsi"/>
          <w:sz w:val="20"/>
          <w:szCs w:val="20"/>
        </w:rPr>
      </w:pPr>
    </w:p>
    <w:sdt>
      <w:sdtPr>
        <w:rPr>
          <w:rFonts w:asciiTheme="minorHAnsi" w:eastAsiaTheme="minorHAnsi" w:hAnsiTheme="minorHAnsi" w:cstheme="minorHAnsi"/>
          <w:color w:val="auto"/>
          <w:sz w:val="20"/>
          <w:szCs w:val="20"/>
          <w:lang w:eastAsia="en-US"/>
        </w:rPr>
        <w:id w:val="-243723026"/>
        <w:docPartObj>
          <w:docPartGallery w:val="Table of Contents"/>
          <w:docPartUnique/>
        </w:docPartObj>
      </w:sdtPr>
      <w:sdtEndPr>
        <w:rPr>
          <w:b/>
          <w:bCs/>
          <w:sz w:val="18"/>
          <w:szCs w:val="18"/>
        </w:rPr>
      </w:sdtEndPr>
      <w:sdtContent>
        <w:p w14:paraId="42E524D1" w14:textId="1D5A32D5" w:rsidR="00502C98" w:rsidRPr="00D92205" w:rsidRDefault="00502C98" w:rsidP="005E0A26">
          <w:pPr>
            <w:pStyle w:val="En-ttedetabledesmatires"/>
            <w:rPr>
              <w:rFonts w:asciiTheme="minorHAnsi" w:hAnsiTheme="minorHAnsi" w:cstheme="minorHAnsi"/>
              <w:sz w:val="18"/>
              <w:szCs w:val="18"/>
            </w:rPr>
          </w:pPr>
        </w:p>
        <w:p w14:paraId="37975327" w14:textId="1224A33E" w:rsidR="00F62F12" w:rsidRPr="00D92205" w:rsidRDefault="00F62F12" w:rsidP="00D92205">
          <w:pPr>
            <w:spacing w:line="240" w:lineRule="auto"/>
            <w:rPr>
              <w:rFonts w:cstheme="minorHAnsi"/>
              <w:sz w:val="18"/>
              <w:szCs w:val="18"/>
            </w:rPr>
          </w:pPr>
          <w:r w:rsidRPr="00D92205">
            <w:rPr>
              <w:rFonts w:cstheme="minorHAnsi"/>
              <w:sz w:val="18"/>
              <w:szCs w:val="18"/>
            </w:rPr>
            <w:t>Table des matières</w:t>
          </w:r>
        </w:p>
        <w:p w14:paraId="47285BEE" w14:textId="38129CD6" w:rsidR="005D1D4D" w:rsidRPr="00D92205" w:rsidRDefault="00F62F12" w:rsidP="00D92205">
          <w:pPr>
            <w:pStyle w:val="TM1"/>
            <w:spacing w:line="240" w:lineRule="auto"/>
            <w:rPr>
              <w:rFonts w:eastAsiaTheme="minorEastAsia"/>
              <w:noProof/>
              <w:sz w:val="18"/>
              <w:szCs w:val="18"/>
              <w:lang w:eastAsia="fr-FR"/>
            </w:rPr>
          </w:pPr>
          <w:r w:rsidRPr="00D92205">
            <w:rPr>
              <w:sz w:val="18"/>
              <w:szCs w:val="18"/>
            </w:rPr>
            <w:fldChar w:fldCharType="begin"/>
          </w:r>
          <w:r w:rsidRPr="00D92205">
            <w:rPr>
              <w:sz w:val="18"/>
              <w:szCs w:val="18"/>
            </w:rPr>
            <w:instrText xml:space="preserve"> TOC \o "1-3" \h \z \u </w:instrText>
          </w:r>
          <w:r w:rsidRPr="00D92205">
            <w:rPr>
              <w:sz w:val="18"/>
              <w:szCs w:val="18"/>
            </w:rPr>
            <w:fldChar w:fldCharType="separate"/>
          </w:r>
          <w:hyperlink w:anchor="_Toc160105136" w:history="1">
            <w:r w:rsidR="005D1D4D" w:rsidRPr="00D92205">
              <w:rPr>
                <w:rStyle w:val="Lienhypertexte"/>
                <w:rFonts w:cstheme="minorHAnsi"/>
                <w:noProof/>
                <w:sz w:val="18"/>
                <w:szCs w:val="18"/>
              </w:rPr>
              <w:t>SECTION I</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725B8895" w14:textId="2153FDF0"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37" w:history="1">
            <w:r w:rsidR="005D1D4D" w:rsidRPr="00D92205">
              <w:rPr>
                <w:rStyle w:val="Lienhypertexte"/>
                <w:rFonts w:cstheme="minorHAnsi"/>
                <w:noProof/>
                <w:sz w:val="18"/>
                <w:szCs w:val="18"/>
              </w:rPr>
              <w:t>Clause 1 - Objet et champ d’application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C93B523" w14:textId="6BD2BA16"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38" w:history="1">
            <w:r w:rsidR="005D1D4D" w:rsidRPr="00D92205">
              <w:rPr>
                <w:rStyle w:val="Lienhypertexte"/>
                <w:rFonts w:cstheme="minorHAnsi"/>
                <w:noProof/>
                <w:sz w:val="18"/>
                <w:szCs w:val="18"/>
              </w:rPr>
              <w:t>Clause 2 - Invariabilité des clauses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0998E70B" w14:textId="76D5B1A0"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39" w:history="1">
            <w:r w:rsidR="005D1D4D" w:rsidRPr="00D92205">
              <w:rPr>
                <w:rStyle w:val="Lienhypertexte"/>
                <w:rFonts w:cstheme="minorHAnsi"/>
                <w:noProof/>
                <w:sz w:val="18"/>
                <w:szCs w:val="18"/>
              </w:rPr>
              <w:t>Clause 3 - Interprétation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_Toc160105139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49E456FB" w14:textId="4FB942FD"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40" w:history="1">
            <w:r w:rsidR="005D1D4D" w:rsidRPr="00D92205">
              <w:rPr>
                <w:rStyle w:val="Lienhypertexte"/>
                <w:rFonts w:cstheme="minorHAnsi"/>
                <w:noProof/>
                <w:sz w:val="18"/>
                <w:szCs w:val="18"/>
              </w:rPr>
              <w:t>Clause 4 - Hiérarchie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57E9A7AF" w14:textId="61A1F202"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41" w:history="1">
            <w:r w:rsidR="005D1D4D" w:rsidRPr="00D92205">
              <w:rPr>
                <w:rStyle w:val="Lienhypertexte"/>
                <w:rFonts w:cstheme="minorHAnsi"/>
                <w:noProof/>
                <w:sz w:val="18"/>
                <w:szCs w:val="18"/>
              </w:rPr>
              <w:t>Clause 5 - Clause d’amarrage</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5</w:t>
            </w:r>
            <w:r w:rsidR="005D1D4D" w:rsidRPr="00D92205">
              <w:rPr>
                <w:noProof/>
                <w:webHidden/>
                <w:sz w:val="18"/>
                <w:szCs w:val="18"/>
              </w:rPr>
              <w:fldChar w:fldCharType="end"/>
            </w:r>
          </w:hyperlink>
        </w:p>
        <w:p w14:paraId="39D2CFDF" w14:textId="70DF1F63" w:rsidR="005D1D4D" w:rsidRPr="00D92205" w:rsidRDefault="008136C5" w:rsidP="00D92205">
          <w:pPr>
            <w:pStyle w:val="TM1"/>
            <w:spacing w:line="240" w:lineRule="auto"/>
            <w:rPr>
              <w:rFonts w:eastAsiaTheme="minorEastAsia"/>
              <w:noProof/>
              <w:sz w:val="18"/>
              <w:szCs w:val="18"/>
              <w:lang w:eastAsia="fr-FR"/>
            </w:rPr>
          </w:pPr>
          <w:hyperlink w:anchor="_Toc160105142" w:history="1">
            <w:r w:rsidR="005D1D4D" w:rsidRPr="00D92205">
              <w:rPr>
                <w:rStyle w:val="Lienhypertexte"/>
                <w:rFonts w:cstheme="minorHAnsi"/>
                <w:noProof/>
                <w:sz w:val="18"/>
                <w:szCs w:val="18"/>
              </w:rPr>
              <w:t>SECTION II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77D7C0B" w14:textId="781924A8"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43" w:history="1">
            <w:r w:rsidR="005D1D4D" w:rsidRPr="00D92205">
              <w:rPr>
                <w:rStyle w:val="Lienhypertexte"/>
                <w:rFonts w:cstheme="minorHAnsi"/>
                <w:noProof/>
                <w:sz w:val="18"/>
                <w:szCs w:val="18"/>
              </w:rPr>
              <w:t>Clause 6 - Description du ou des traitements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540CB0A0" w14:textId="7CC00933"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44" w:history="1">
            <w:r w:rsidR="005D1D4D" w:rsidRPr="00D92205">
              <w:rPr>
                <w:rStyle w:val="Lienhypertexte"/>
                <w:rFonts w:cstheme="minorHAnsi"/>
                <w:noProof/>
                <w:sz w:val="18"/>
                <w:szCs w:val="18"/>
              </w:rPr>
              <w:t>Clause 7 - Obligations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05E0C2EB" w14:textId="76791A9F"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45" w:history="1">
            <w:r w:rsidR="005D1D4D" w:rsidRPr="00D92205">
              <w:rPr>
                <w:rStyle w:val="Lienhypertexte"/>
                <w:rFonts w:cstheme="minorHAnsi"/>
                <w:noProof/>
                <w:sz w:val="18"/>
                <w:szCs w:val="18"/>
              </w:rPr>
              <w:t>7.1.   Instructions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1AA26E37" w14:textId="7522CAA6"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46" w:history="1">
            <w:r w:rsidR="005D1D4D" w:rsidRPr="00D92205">
              <w:rPr>
                <w:rStyle w:val="Lienhypertexte"/>
                <w:rFonts w:cstheme="minorHAnsi"/>
                <w:noProof/>
                <w:sz w:val="18"/>
                <w:szCs w:val="18"/>
              </w:rPr>
              <w:t>7.2.   Limitation de la finalité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646AFA56" w14:textId="525AC66D"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47" w:history="1">
            <w:r w:rsidR="005D1D4D" w:rsidRPr="00D92205">
              <w:rPr>
                <w:rStyle w:val="Lienhypertexte"/>
                <w:rFonts w:cstheme="minorHAnsi"/>
                <w:noProof/>
                <w:sz w:val="18"/>
                <w:szCs w:val="18"/>
              </w:rPr>
              <w:t>7.3.   Durée du traitement des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7712A495" w14:textId="2CAF8086"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48" w:history="1">
            <w:r w:rsidR="005D1D4D" w:rsidRPr="00D92205">
              <w:rPr>
                <w:rStyle w:val="Lienhypertexte"/>
                <w:rFonts w:cstheme="minorHAnsi"/>
                <w:noProof/>
                <w:sz w:val="18"/>
                <w:szCs w:val="18"/>
              </w:rPr>
              <w:t>7.4.   Sécurité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6</w:t>
            </w:r>
            <w:r w:rsidR="005D1D4D" w:rsidRPr="00D92205">
              <w:rPr>
                <w:noProof/>
                <w:webHidden/>
                <w:sz w:val="18"/>
                <w:szCs w:val="18"/>
              </w:rPr>
              <w:fldChar w:fldCharType="end"/>
            </w:r>
          </w:hyperlink>
        </w:p>
        <w:p w14:paraId="2140E530" w14:textId="34BF38BC"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49" w:history="1">
            <w:r w:rsidR="005D1D4D" w:rsidRPr="00D92205">
              <w:rPr>
                <w:rStyle w:val="Lienhypertexte"/>
                <w:rFonts w:cstheme="minorHAnsi"/>
                <w:noProof/>
                <w:sz w:val="18"/>
                <w:szCs w:val="18"/>
              </w:rPr>
              <w:t>7.5.   Données sensibles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_Toc160105149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51A51C0E" w14:textId="72F5D0DF"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50" w:history="1">
            <w:r w:rsidR="005D1D4D" w:rsidRPr="00D92205">
              <w:rPr>
                <w:rStyle w:val="Lienhypertexte"/>
                <w:rFonts w:cstheme="minorHAnsi"/>
                <w:noProof/>
                <w:sz w:val="18"/>
                <w:szCs w:val="18"/>
              </w:rPr>
              <w:t>7.6.   Documentation et conformité</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46323913" w14:textId="3144A972"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51" w:history="1">
            <w:r w:rsidR="005D1D4D" w:rsidRPr="00D92205">
              <w:rPr>
                <w:rStyle w:val="Lienhypertexte"/>
                <w:rFonts w:cstheme="minorHAnsi"/>
                <w:noProof/>
                <w:sz w:val="18"/>
                <w:szCs w:val="18"/>
              </w:rPr>
              <w:t>7.7.   Recours à des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7</w:t>
            </w:r>
            <w:r w:rsidR="005D1D4D" w:rsidRPr="00D92205">
              <w:rPr>
                <w:noProof/>
                <w:webHidden/>
                <w:sz w:val="18"/>
                <w:szCs w:val="18"/>
              </w:rPr>
              <w:fldChar w:fldCharType="end"/>
            </w:r>
          </w:hyperlink>
        </w:p>
        <w:p w14:paraId="0FC46EA3" w14:textId="200CA3F8"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52" w:history="1">
            <w:r w:rsidR="005D1D4D" w:rsidRPr="00D92205">
              <w:rPr>
                <w:rStyle w:val="Lienhypertexte"/>
                <w:rFonts w:cstheme="minorHAnsi"/>
                <w:noProof/>
                <w:sz w:val="18"/>
                <w:szCs w:val="18"/>
              </w:rPr>
              <w:t>7.8.   Transferts internationaux</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DD529CB" w14:textId="2EF3D624"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53" w:history="1">
            <w:r w:rsidR="005D1D4D" w:rsidRPr="00D92205">
              <w:rPr>
                <w:rStyle w:val="Lienhypertexte"/>
                <w:rFonts w:cstheme="minorHAnsi"/>
                <w:noProof/>
                <w:sz w:val="18"/>
                <w:szCs w:val="18"/>
              </w:rPr>
              <w:t>Clause 8 - Assistance au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8</w:t>
            </w:r>
            <w:r w:rsidR="005D1D4D" w:rsidRPr="00D92205">
              <w:rPr>
                <w:noProof/>
                <w:webHidden/>
                <w:sz w:val="18"/>
                <w:szCs w:val="18"/>
              </w:rPr>
              <w:fldChar w:fldCharType="end"/>
            </w:r>
          </w:hyperlink>
        </w:p>
        <w:p w14:paraId="75B154FE" w14:textId="33E4F4C8"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54" w:history="1">
            <w:r w:rsidR="005D1D4D" w:rsidRPr="00D92205">
              <w:rPr>
                <w:rStyle w:val="Lienhypertexte"/>
                <w:rFonts w:cstheme="minorHAnsi"/>
                <w:noProof/>
                <w:sz w:val="18"/>
                <w:szCs w:val="18"/>
              </w:rPr>
              <w:t>Clause 9 - Notification de violations de données à caractère personnel</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_Toc160105154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2F16850B" w14:textId="2DA1DB45"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55" w:history="1">
            <w:r w:rsidR="005D1D4D" w:rsidRPr="00D92205">
              <w:rPr>
                <w:rStyle w:val="Lienhypertexte"/>
                <w:rFonts w:cstheme="minorHAnsi"/>
                <w:noProof/>
                <w:sz w:val="18"/>
                <w:szCs w:val="18"/>
              </w:rPr>
              <w:t>9.1.   Violation de données en rapport avec des données traitées par le responsable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_Toc160105155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0DFAB8B6" w14:textId="73538403" w:rsidR="005D1D4D" w:rsidRPr="00D92205" w:rsidRDefault="008136C5" w:rsidP="00D92205">
          <w:pPr>
            <w:pStyle w:val="TM3"/>
            <w:tabs>
              <w:tab w:val="right" w:leader="dot" w:pos="9062"/>
            </w:tabs>
            <w:spacing w:line="240" w:lineRule="auto"/>
            <w:rPr>
              <w:rFonts w:eastAsiaTheme="minorEastAsia"/>
              <w:noProof/>
              <w:sz w:val="18"/>
              <w:szCs w:val="18"/>
              <w:lang w:eastAsia="fr-FR"/>
            </w:rPr>
          </w:pPr>
          <w:hyperlink w:anchor="_Toc160105156" w:history="1">
            <w:r w:rsidR="005D1D4D" w:rsidRPr="00D92205">
              <w:rPr>
                <w:rStyle w:val="Lienhypertexte"/>
                <w:rFonts w:cstheme="minorHAnsi"/>
                <w:noProof/>
                <w:sz w:val="18"/>
                <w:szCs w:val="18"/>
              </w:rPr>
              <w:t>9.2.   Violation de données en rapport avec des données traitées par le sous-traitant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_Toc160105156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9</w:t>
            </w:r>
            <w:r w:rsidR="005D1D4D" w:rsidRPr="00D92205">
              <w:rPr>
                <w:noProof/>
                <w:webHidden/>
                <w:sz w:val="18"/>
                <w:szCs w:val="18"/>
              </w:rPr>
              <w:fldChar w:fldCharType="end"/>
            </w:r>
          </w:hyperlink>
        </w:p>
        <w:p w14:paraId="668CDD0E" w14:textId="45658C80" w:rsidR="005D1D4D" w:rsidRPr="00D92205" w:rsidRDefault="008136C5" w:rsidP="00D92205">
          <w:pPr>
            <w:pStyle w:val="TM1"/>
            <w:spacing w:line="240" w:lineRule="auto"/>
            <w:rPr>
              <w:rFonts w:eastAsiaTheme="minorEastAsia"/>
              <w:noProof/>
              <w:sz w:val="18"/>
              <w:szCs w:val="18"/>
              <w:lang w:eastAsia="fr-FR"/>
            </w:rPr>
          </w:pPr>
          <w:hyperlink w:anchor="_Toc160105157" w:history="1">
            <w:r w:rsidR="005D1D4D" w:rsidRPr="00D92205">
              <w:rPr>
                <w:rStyle w:val="Lienhypertexte"/>
                <w:rFonts w:cstheme="minorHAnsi"/>
                <w:noProof/>
                <w:sz w:val="18"/>
                <w:szCs w:val="18"/>
              </w:rPr>
              <w:t>SECTION III - DISPOSITIONS FINALES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_Toc160105157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4509521B" w14:textId="7E48ABB6" w:rsidR="005D1D4D" w:rsidRPr="00D92205" w:rsidRDefault="008136C5" w:rsidP="00D92205">
          <w:pPr>
            <w:pStyle w:val="TM2"/>
            <w:tabs>
              <w:tab w:val="right" w:leader="dot" w:pos="9062"/>
            </w:tabs>
            <w:spacing w:line="240" w:lineRule="auto"/>
            <w:rPr>
              <w:rFonts w:eastAsiaTheme="minorEastAsia"/>
              <w:noProof/>
              <w:sz w:val="18"/>
              <w:szCs w:val="18"/>
              <w:lang w:eastAsia="fr-FR"/>
            </w:rPr>
          </w:pPr>
          <w:hyperlink w:anchor="_Toc160105158" w:history="1">
            <w:r w:rsidR="005D1D4D" w:rsidRPr="00D92205">
              <w:rPr>
                <w:rStyle w:val="Lienhypertexte"/>
                <w:rFonts w:cstheme="minorHAnsi"/>
                <w:noProof/>
                <w:sz w:val="18"/>
                <w:szCs w:val="18"/>
              </w:rPr>
              <w:t>Clause 10 - Non-respect des clauses et résiliation</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_Toc160105158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10</w:t>
            </w:r>
            <w:r w:rsidR="005D1D4D" w:rsidRPr="00D92205">
              <w:rPr>
                <w:noProof/>
                <w:webHidden/>
                <w:sz w:val="18"/>
                <w:szCs w:val="18"/>
              </w:rPr>
              <w:fldChar w:fldCharType="end"/>
            </w:r>
          </w:hyperlink>
        </w:p>
        <w:p w14:paraId="119F9E7E" w14:textId="5C1939C9" w:rsidR="005D1D4D" w:rsidRPr="00D92205" w:rsidRDefault="008136C5" w:rsidP="00D92205">
          <w:pPr>
            <w:pStyle w:val="TM1"/>
            <w:spacing w:line="240" w:lineRule="auto"/>
            <w:rPr>
              <w:rFonts w:eastAsiaTheme="minorEastAsia"/>
              <w:noProof/>
              <w:sz w:val="18"/>
              <w:szCs w:val="18"/>
              <w:lang w:eastAsia="fr-FR"/>
            </w:rPr>
          </w:pPr>
          <w:hyperlink w:anchor="_Toc160105159" w:history="1">
            <w:r w:rsidR="005D1D4D" w:rsidRPr="00D92205">
              <w:rPr>
                <w:rStyle w:val="Lienhypertexte"/>
                <w:rFonts w:cstheme="minorHAnsi"/>
                <w:noProof/>
                <w:sz w:val="18"/>
                <w:szCs w:val="18"/>
              </w:rPr>
              <w:t>ANNEXE I - Liste des parties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_Toc160105159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11</w:t>
            </w:r>
            <w:r w:rsidR="005D1D4D" w:rsidRPr="00D92205">
              <w:rPr>
                <w:noProof/>
                <w:webHidden/>
                <w:sz w:val="18"/>
                <w:szCs w:val="18"/>
              </w:rPr>
              <w:fldChar w:fldCharType="end"/>
            </w:r>
          </w:hyperlink>
        </w:p>
        <w:p w14:paraId="33900298" w14:textId="36453DBF" w:rsidR="005D1D4D" w:rsidRPr="00D92205" w:rsidRDefault="008136C5" w:rsidP="00D92205">
          <w:pPr>
            <w:pStyle w:val="TM1"/>
            <w:spacing w:line="240" w:lineRule="auto"/>
            <w:rPr>
              <w:rFonts w:eastAsiaTheme="minorEastAsia"/>
              <w:noProof/>
              <w:sz w:val="18"/>
              <w:szCs w:val="18"/>
              <w:lang w:eastAsia="fr-FR"/>
            </w:rPr>
          </w:pPr>
          <w:hyperlink w:anchor="_Toc160105160" w:history="1">
            <w:r w:rsidR="005D1D4D" w:rsidRPr="00D92205">
              <w:rPr>
                <w:rStyle w:val="Lienhypertexte"/>
                <w:rFonts w:cstheme="minorHAnsi"/>
                <w:noProof/>
                <w:sz w:val="18"/>
                <w:szCs w:val="18"/>
              </w:rPr>
              <w:t>ANNEXE II - Description du traitement</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_Toc160105160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12</w:t>
            </w:r>
            <w:r w:rsidR="005D1D4D" w:rsidRPr="00D92205">
              <w:rPr>
                <w:noProof/>
                <w:webHidden/>
                <w:sz w:val="18"/>
                <w:szCs w:val="18"/>
              </w:rPr>
              <w:fldChar w:fldCharType="end"/>
            </w:r>
          </w:hyperlink>
        </w:p>
        <w:p w14:paraId="36C04B40" w14:textId="266C5650" w:rsidR="005D1D4D" w:rsidRPr="00D92205" w:rsidRDefault="008136C5" w:rsidP="00D92205">
          <w:pPr>
            <w:pStyle w:val="TM1"/>
            <w:spacing w:line="240" w:lineRule="auto"/>
            <w:rPr>
              <w:rFonts w:eastAsiaTheme="minorEastAsia"/>
              <w:noProof/>
              <w:sz w:val="18"/>
              <w:szCs w:val="18"/>
              <w:lang w:eastAsia="fr-FR"/>
            </w:rPr>
          </w:pPr>
          <w:hyperlink w:anchor="_Toc160105161" w:history="1">
            <w:r w:rsidR="005D1D4D" w:rsidRPr="00D92205">
              <w:rPr>
                <w:rStyle w:val="Lienhypertexte"/>
                <w:rFonts w:cstheme="minorHAnsi"/>
                <w:noProof/>
                <w:sz w:val="18"/>
                <w:szCs w:val="18"/>
              </w:rPr>
              <w:t>ANNEXE III - Mesures techniques et organisationnelles, y compris celles visant à garantir la sécurité des données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_Toc160105161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13</w:t>
            </w:r>
            <w:r w:rsidR="005D1D4D" w:rsidRPr="00D92205">
              <w:rPr>
                <w:noProof/>
                <w:webHidden/>
                <w:sz w:val="18"/>
                <w:szCs w:val="18"/>
              </w:rPr>
              <w:fldChar w:fldCharType="end"/>
            </w:r>
          </w:hyperlink>
        </w:p>
        <w:p w14:paraId="0A139B6A" w14:textId="49CDAB64" w:rsidR="005D1D4D" w:rsidRPr="00D92205" w:rsidRDefault="008136C5" w:rsidP="00D92205">
          <w:pPr>
            <w:pStyle w:val="TM1"/>
            <w:spacing w:line="240" w:lineRule="auto"/>
            <w:rPr>
              <w:rFonts w:eastAsiaTheme="minorEastAsia"/>
              <w:noProof/>
              <w:sz w:val="18"/>
              <w:szCs w:val="18"/>
              <w:lang w:eastAsia="fr-FR"/>
            </w:rPr>
          </w:pPr>
          <w:hyperlink w:anchor="_Toc160105162" w:history="1">
            <w:r w:rsidR="005D1D4D" w:rsidRPr="00D92205">
              <w:rPr>
                <w:rStyle w:val="Lienhypertexte"/>
                <w:rFonts w:cstheme="minorHAnsi"/>
                <w:noProof/>
                <w:sz w:val="18"/>
                <w:szCs w:val="18"/>
              </w:rPr>
              <w:t>ANNEXE IV - Liste de sous-traitants ultérieurs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_Toc160105162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14</w:t>
            </w:r>
            <w:r w:rsidR="005D1D4D" w:rsidRPr="00D92205">
              <w:rPr>
                <w:noProof/>
                <w:webHidden/>
                <w:sz w:val="18"/>
                <w:szCs w:val="18"/>
              </w:rPr>
              <w:fldChar w:fldCharType="end"/>
            </w:r>
          </w:hyperlink>
        </w:p>
        <w:p w14:paraId="2D3DD7B9" w14:textId="4C4AD8FB" w:rsidR="005D1D4D" w:rsidRPr="00D92205" w:rsidRDefault="008136C5" w:rsidP="00D92205">
          <w:pPr>
            <w:pStyle w:val="TM1"/>
            <w:spacing w:line="240" w:lineRule="auto"/>
            <w:rPr>
              <w:rFonts w:eastAsiaTheme="minorEastAsia"/>
              <w:noProof/>
              <w:sz w:val="18"/>
              <w:szCs w:val="18"/>
              <w:lang w:eastAsia="fr-FR"/>
            </w:rPr>
          </w:pPr>
          <w:hyperlink w:anchor="_Toc160105163" w:history="1">
            <w:r w:rsidR="005D1D4D" w:rsidRPr="00D92205">
              <w:rPr>
                <w:rStyle w:val="Lienhypertexte"/>
                <w:rFonts w:cstheme="minorHAnsi"/>
                <w:noProof/>
                <w:sz w:val="18"/>
                <w:szCs w:val="18"/>
              </w:rPr>
              <w:t>ANNEXE V - Stipulations complémentaires</w:t>
            </w:r>
            <w:r w:rsidR="005D1D4D" w:rsidRPr="00D92205">
              <w:rPr>
                <w:noProof/>
                <w:webHidden/>
                <w:sz w:val="18"/>
                <w:szCs w:val="18"/>
              </w:rPr>
              <w:tab/>
            </w:r>
            <w:r w:rsidR="005D1D4D" w:rsidRPr="00D92205">
              <w:rPr>
                <w:noProof/>
                <w:webHidden/>
                <w:sz w:val="18"/>
                <w:szCs w:val="18"/>
              </w:rPr>
              <w:fldChar w:fldCharType="begin"/>
            </w:r>
            <w:r w:rsidR="005D1D4D" w:rsidRPr="00D92205">
              <w:rPr>
                <w:noProof/>
                <w:webHidden/>
                <w:sz w:val="18"/>
                <w:szCs w:val="18"/>
              </w:rPr>
              <w:instrText xml:space="preserve"> PAGEREF _Toc160105163 \h </w:instrText>
            </w:r>
            <w:r w:rsidR="005D1D4D" w:rsidRPr="00D92205">
              <w:rPr>
                <w:noProof/>
                <w:webHidden/>
                <w:sz w:val="18"/>
                <w:szCs w:val="18"/>
              </w:rPr>
            </w:r>
            <w:r w:rsidR="005D1D4D" w:rsidRPr="00D92205">
              <w:rPr>
                <w:noProof/>
                <w:webHidden/>
                <w:sz w:val="18"/>
                <w:szCs w:val="18"/>
              </w:rPr>
              <w:fldChar w:fldCharType="separate"/>
            </w:r>
            <w:r w:rsidR="00A800A8">
              <w:rPr>
                <w:noProof/>
                <w:webHidden/>
                <w:sz w:val="18"/>
                <w:szCs w:val="18"/>
              </w:rPr>
              <w:t>15</w:t>
            </w:r>
            <w:r w:rsidR="005D1D4D" w:rsidRPr="00D92205">
              <w:rPr>
                <w:noProof/>
                <w:webHidden/>
                <w:sz w:val="18"/>
                <w:szCs w:val="18"/>
              </w:rPr>
              <w:fldChar w:fldCharType="end"/>
            </w:r>
          </w:hyperlink>
        </w:p>
        <w:p w14:paraId="435DD02A" w14:textId="6F5AF021" w:rsidR="00F62F12" w:rsidRPr="00D92205" w:rsidRDefault="00F62F12" w:rsidP="00D92205">
          <w:pPr>
            <w:spacing w:line="240" w:lineRule="auto"/>
            <w:rPr>
              <w:rFonts w:cstheme="minorHAnsi"/>
              <w:sz w:val="18"/>
              <w:szCs w:val="18"/>
            </w:rPr>
          </w:pPr>
          <w:r w:rsidRPr="00D92205">
            <w:rPr>
              <w:rFonts w:cstheme="minorHAnsi"/>
              <w:b/>
              <w:bCs/>
              <w:sz w:val="18"/>
              <w:szCs w:val="18"/>
            </w:rPr>
            <w:fldChar w:fldCharType="end"/>
          </w:r>
        </w:p>
      </w:sdtContent>
    </w:sdt>
    <w:p w14:paraId="72AB94B0" w14:textId="77777777" w:rsidR="00502C98" w:rsidRPr="005D1D4D" w:rsidRDefault="00502C98">
      <w:pPr>
        <w:rPr>
          <w:rFonts w:eastAsiaTheme="majorEastAsia" w:cstheme="minorHAnsi"/>
          <w:color w:val="2F5496" w:themeColor="accent1" w:themeShade="BF"/>
          <w:sz w:val="20"/>
          <w:szCs w:val="20"/>
        </w:rPr>
      </w:pPr>
      <w:r w:rsidRPr="005D1D4D">
        <w:rPr>
          <w:rFonts w:cstheme="minorHAnsi"/>
          <w:sz w:val="20"/>
          <w:szCs w:val="20"/>
        </w:rPr>
        <w:br w:type="page"/>
      </w:r>
    </w:p>
    <w:p w14:paraId="5C02245D" w14:textId="6FD2BA07" w:rsidR="006F5157" w:rsidRPr="00452029" w:rsidRDefault="006F5157" w:rsidP="00452029">
      <w:pPr>
        <w:pStyle w:val="Titre1"/>
        <w:spacing w:before="0"/>
        <w:rPr>
          <w:rFonts w:asciiTheme="minorHAnsi" w:hAnsiTheme="minorHAnsi" w:cstheme="minorHAnsi"/>
          <w:sz w:val="20"/>
          <w:szCs w:val="20"/>
        </w:rPr>
      </w:pPr>
      <w:bookmarkStart w:id="1" w:name="_Toc160105136"/>
      <w:r w:rsidRPr="00452029">
        <w:rPr>
          <w:rFonts w:asciiTheme="minorHAnsi" w:hAnsiTheme="minorHAnsi" w:cstheme="minorHAnsi"/>
          <w:sz w:val="20"/>
          <w:szCs w:val="20"/>
        </w:rPr>
        <w:lastRenderedPageBreak/>
        <w:t>SECTION I</w:t>
      </w:r>
      <w:bookmarkEnd w:id="1"/>
    </w:p>
    <w:p w14:paraId="30C576E7" w14:textId="77777777" w:rsidR="00290749" w:rsidRPr="00452029" w:rsidRDefault="00290749" w:rsidP="00452029">
      <w:pPr>
        <w:spacing w:after="0"/>
        <w:jc w:val="both"/>
        <w:rPr>
          <w:rFonts w:cstheme="minorHAnsi"/>
          <w:sz w:val="20"/>
          <w:szCs w:val="20"/>
        </w:rPr>
      </w:pPr>
    </w:p>
    <w:p w14:paraId="393FB2A8" w14:textId="6DABC57A" w:rsidR="006F5157" w:rsidRPr="00452029" w:rsidRDefault="006F5157" w:rsidP="00600BBF">
      <w:pPr>
        <w:pStyle w:val="Titre2"/>
        <w:spacing w:before="0"/>
        <w:rPr>
          <w:rFonts w:asciiTheme="minorHAnsi" w:hAnsiTheme="minorHAnsi" w:cstheme="minorHAnsi"/>
          <w:sz w:val="20"/>
          <w:szCs w:val="20"/>
        </w:rPr>
      </w:pPr>
      <w:bookmarkStart w:id="2" w:name="_Toc160105137"/>
      <w:r w:rsidRPr="00452029">
        <w:rPr>
          <w:rFonts w:cstheme="minorHAnsi"/>
          <w:sz w:val="20"/>
          <w:szCs w:val="20"/>
        </w:rPr>
        <w:t>Clause 1</w:t>
      </w:r>
      <w:r w:rsidR="00290749" w:rsidRPr="00452029">
        <w:rPr>
          <w:rFonts w:cstheme="minorHAnsi"/>
          <w:sz w:val="20"/>
          <w:szCs w:val="20"/>
        </w:rPr>
        <w:t xml:space="preserve"> - </w:t>
      </w:r>
      <w:r w:rsidRPr="00452029">
        <w:rPr>
          <w:rFonts w:cstheme="minorHAnsi"/>
          <w:sz w:val="20"/>
          <w:szCs w:val="20"/>
        </w:rPr>
        <w:t>Objet et champ d</w:t>
      </w:r>
      <w:r w:rsidR="00B335ED" w:rsidRPr="00452029">
        <w:rPr>
          <w:rFonts w:cstheme="minorHAnsi"/>
          <w:sz w:val="20"/>
          <w:szCs w:val="20"/>
        </w:rPr>
        <w:t>’</w:t>
      </w:r>
      <w:r w:rsidRPr="00452029">
        <w:rPr>
          <w:rFonts w:cstheme="minorHAnsi"/>
          <w:sz w:val="20"/>
          <w:szCs w:val="20"/>
        </w:rPr>
        <w:t>application</w:t>
      </w:r>
      <w:bookmarkEnd w:id="2"/>
    </w:p>
    <w:p w14:paraId="20A7524D" w14:textId="77777777" w:rsidR="00290749" w:rsidRPr="00452029" w:rsidRDefault="00290749" w:rsidP="00D92205">
      <w:pPr>
        <w:spacing w:after="0"/>
        <w:rPr>
          <w:sz w:val="20"/>
          <w:szCs w:val="20"/>
        </w:rPr>
      </w:pPr>
    </w:p>
    <w:p w14:paraId="3779495D" w14:textId="4D561678"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contractuelles types (ci-après les «</w:t>
      </w:r>
      <w:r w:rsidR="00290749" w:rsidRPr="00452029">
        <w:rPr>
          <w:rFonts w:cstheme="minorHAnsi"/>
          <w:sz w:val="20"/>
          <w:szCs w:val="20"/>
        </w:rPr>
        <w:t> </w:t>
      </w:r>
      <w:r w:rsidRPr="00452029">
        <w:rPr>
          <w:rFonts w:cstheme="minorHAnsi"/>
          <w:sz w:val="20"/>
          <w:szCs w:val="20"/>
        </w:rPr>
        <w:t>clauses</w:t>
      </w:r>
      <w:r w:rsidR="00290749" w:rsidRPr="00452029">
        <w:rPr>
          <w:rFonts w:cstheme="minorHAnsi"/>
          <w:sz w:val="20"/>
          <w:szCs w:val="20"/>
        </w:rPr>
        <w:t> </w:t>
      </w:r>
      <w:r w:rsidRPr="00452029">
        <w:rPr>
          <w:rFonts w:cstheme="minorHAnsi"/>
          <w:sz w:val="20"/>
          <w:szCs w:val="20"/>
        </w:rPr>
        <w:t>») ont pour objet de garantir la conformité avec l</w:t>
      </w:r>
      <w:r w:rsidR="00B335ED" w:rsidRPr="00452029">
        <w:rPr>
          <w:rFonts w:cstheme="minorHAnsi"/>
          <w:sz w:val="20"/>
          <w:szCs w:val="20"/>
        </w:rPr>
        <w:t>’</w:t>
      </w:r>
      <w:r w:rsidRPr="00452029">
        <w:rPr>
          <w:rFonts w:cstheme="minorHAnsi"/>
          <w:sz w:val="20"/>
          <w:szCs w:val="20"/>
        </w:rPr>
        <w:t>article 28, paragraphes 3 et 4, du règlement (UE) 2016/679 du Parlement européen et du Conseil du 27 avril 2016 relatif à la protection des personnes physiques à l</w:t>
      </w:r>
      <w:r w:rsidR="00B335ED" w:rsidRPr="00452029">
        <w:rPr>
          <w:rFonts w:cstheme="minorHAnsi"/>
          <w:sz w:val="20"/>
          <w:szCs w:val="20"/>
        </w:rPr>
        <w:t>’</w:t>
      </w:r>
      <w:r w:rsidRPr="00452029">
        <w:rPr>
          <w:rFonts w:cstheme="minorHAnsi"/>
          <w:sz w:val="20"/>
          <w:szCs w:val="20"/>
        </w:rPr>
        <w:t>égard du traitement des données à caractère personnel et à la libre circulation de ces données, et abrogeant la directive 95/46/CE (règlement général sur la protection des données).</w:t>
      </w:r>
    </w:p>
    <w:p w14:paraId="2F668DA6" w14:textId="3C82A05F"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responsables du traitement et les sous-traitants énumérés à l</w:t>
      </w:r>
      <w:r w:rsidR="00B335ED" w:rsidRPr="00452029">
        <w:rPr>
          <w:rFonts w:cstheme="minorHAnsi"/>
          <w:sz w:val="20"/>
          <w:szCs w:val="20"/>
        </w:rPr>
        <w:t>’</w:t>
      </w:r>
      <w:r w:rsidRPr="00452029">
        <w:rPr>
          <w:rFonts w:cstheme="minorHAnsi"/>
          <w:sz w:val="20"/>
          <w:szCs w:val="20"/>
        </w:rPr>
        <w:t>annexe I ont accepté ces clauses afin de garantir le respect des dispositions de l</w:t>
      </w:r>
      <w:r w:rsidR="00B335ED" w:rsidRPr="00452029">
        <w:rPr>
          <w:rFonts w:cstheme="minorHAnsi"/>
          <w:sz w:val="20"/>
          <w:szCs w:val="20"/>
        </w:rPr>
        <w:t>’</w:t>
      </w:r>
      <w:r w:rsidRPr="00452029">
        <w:rPr>
          <w:rFonts w:cstheme="minorHAnsi"/>
          <w:sz w:val="20"/>
          <w:szCs w:val="20"/>
        </w:rPr>
        <w:t>article 28, paragraphes 3 et 4, du règlement (UE) 2016/679 et/ou des dispositions de l</w:t>
      </w:r>
      <w:r w:rsidR="00B335ED" w:rsidRPr="00452029">
        <w:rPr>
          <w:rFonts w:cstheme="minorHAnsi"/>
          <w:sz w:val="20"/>
          <w:szCs w:val="20"/>
        </w:rPr>
        <w:t>’</w:t>
      </w:r>
      <w:r w:rsidRPr="00452029">
        <w:rPr>
          <w:rFonts w:cstheme="minorHAnsi"/>
          <w:sz w:val="20"/>
          <w:szCs w:val="20"/>
        </w:rPr>
        <w:t>article 29, paragraphes 3 et 4, du règlement (UE) 2018/1725.</w:t>
      </w:r>
    </w:p>
    <w:p w14:paraId="0D1CDC10" w14:textId="4D74C70B"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w:t>
      </w:r>
      <w:r w:rsidR="00B335ED" w:rsidRPr="00452029">
        <w:rPr>
          <w:rFonts w:cstheme="minorHAnsi"/>
          <w:sz w:val="20"/>
          <w:szCs w:val="20"/>
        </w:rPr>
        <w:t>’</w:t>
      </w:r>
      <w:r w:rsidRPr="00452029">
        <w:rPr>
          <w:rFonts w:cstheme="minorHAnsi"/>
          <w:sz w:val="20"/>
          <w:szCs w:val="20"/>
        </w:rPr>
        <w:t>appliquent au traitement des données à caractère personnel tel que décrit à l</w:t>
      </w:r>
      <w:r w:rsidR="00B335ED" w:rsidRPr="00452029">
        <w:rPr>
          <w:rFonts w:cstheme="minorHAnsi"/>
          <w:sz w:val="20"/>
          <w:szCs w:val="20"/>
        </w:rPr>
        <w:t>’</w:t>
      </w:r>
      <w:r w:rsidRPr="00452029">
        <w:rPr>
          <w:rFonts w:cstheme="minorHAnsi"/>
          <w:sz w:val="20"/>
          <w:szCs w:val="20"/>
        </w:rPr>
        <w:t>annexe II.</w:t>
      </w:r>
    </w:p>
    <w:p w14:paraId="55E685CA" w14:textId="59272CB3"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annexes I à IV font partie intégrante des clauses.</w:t>
      </w:r>
    </w:p>
    <w:p w14:paraId="69E8B3E6" w14:textId="30A7A8A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présentes clauses sont sans préjudice des obligations auxquelles le responsable du traitement est soumis en vertu du règlement (UE) 2016/679 et/ou du règlement (UE) 2018/1725.</w:t>
      </w:r>
    </w:p>
    <w:p w14:paraId="378F4564" w14:textId="1DAB78B7" w:rsidR="006F5157" w:rsidRPr="00452029" w:rsidRDefault="006F5157" w:rsidP="00452029">
      <w:pPr>
        <w:pStyle w:val="Paragraphedeliste"/>
        <w:numPr>
          <w:ilvl w:val="0"/>
          <w:numId w:val="1"/>
        </w:numPr>
        <w:spacing w:after="0"/>
        <w:jc w:val="both"/>
        <w:rPr>
          <w:rFonts w:cstheme="minorHAnsi"/>
          <w:sz w:val="20"/>
          <w:szCs w:val="20"/>
        </w:rPr>
      </w:pPr>
      <w:r w:rsidRPr="00452029">
        <w:rPr>
          <w:rFonts w:cstheme="minorHAnsi"/>
          <w:sz w:val="20"/>
          <w:szCs w:val="20"/>
        </w:rPr>
        <w:t>Les clauses ne suffisent pas à elles seules pour assurer le respect des obligations relatives aux transferts internationaux conformément au chapitre V du règlement (UE) 2016/679 et/ou du règlement (UE) 2018/1725.</w:t>
      </w:r>
    </w:p>
    <w:p w14:paraId="0E65D915" w14:textId="77777777" w:rsidR="006F5157" w:rsidRPr="00452029" w:rsidRDefault="006F5157" w:rsidP="00452029">
      <w:pPr>
        <w:spacing w:after="0"/>
        <w:jc w:val="both"/>
        <w:rPr>
          <w:rFonts w:cstheme="minorHAnsi"/>
          <w:sz w:val="20"/>
          <w:szCs w:val="20"/>
        </w:rPr>
      </w:pPr>
    </w:p>
    <w:p w14:paraId="5B2A7165" w14:textId="11B8AD09" w:rsidR="006F5157" w:rsidRPr="00452029" w:rsidRDefault="006F5157" w:rsidP="00600BBF">
      <w:pPr>
        <w:pStyle w:val="Titre2"/>
        <w:spacing w:before="0"/>
        <w:rPr>
          <w:rFonts w:asciiTheme="minorHAnsi" w:hAnsiTheme="minorHAnsi" w:cstheme="minorHAnsi"/>
          <w:sz w:val="20"/>
          <w:szCs w:val="20"/>
        </w:rPr>
      </w:pPr>
      <w:bookmarkStart w:id="3" w:name="_Toc160105138"/>
      <w:r w:rsidRPr="00452029">
        <w:rPr>
          <w:rFonts w:asciiTheme="minorHAnsi" w:hAnsiTheme="minorHAnsi" w:cstheme="minorHAnsi"/>
          <w:sz w:val="20"/>
          <w:szCs w:val="20"/>
        </w:rPr>
        <w:t>Clause 2</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Invariabilité des clauses</w:t>
      </w:r>
      <w:bookmarkEnd w:id="3"/>
    </w:p>
    <w:p w14:paraId="68D31B1E" w14:textId="77777777" w:rsidR="00290749" w:rsidRPr="00452029" w:rsidRDefault="00290749" w:rsidP="00D92205">
      <w:pPr>
        <w:spacing w:after="0"/>
        <w:rPr>
          <w:sz w:val="20"/>
          <w:szCs w:val="20"/>
        </w:rPr>
      </w:pPr>
    </w:p>
    <w:p w14:paraId="5A4042C2" w14:textId="6EEB3BF6"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s</w:t>
      </w:r>
      <w:r w:rsidR="00B335ED" w:rsidRPr="00452029">
        <w:rPr>
          <w:rFonts w:cstheme="minorHAnsi"/>
          <w:sz w:val="20"/>
          <w:szCs w:val="20"/>
        </w:rPr>
        <w:t>’</w:t>
      </w:r>
      <w:r w:rsidRPr="00452029">
        <w:rPr>
          <w:rFonts w:cstheme="minorHAnsi"/>
          <w:sz w:val="20"/>
          <w:szCs w:val="20"/>
        </w:rPr>
        <w:t>engagent à ne pas modifier les clauses, sauf en ce qui concerne l</w:t>
      </w:r>
      <w:r w:rsidR="00B335ED" w:rsidRPr="00452029">
        <w:rPr>
          <w:rFonts w:cstheme="minorHAnsi"/>
          <w:sz w:val="20"/>
          <w:szCs w:val="20"/>
        </w:rPr>
        <w:t>’</w:t>
      </w:r>
      <w:r w:rsidRPr="00452029">
        <w:rPr>
          <w:rFonts w:cstheme="minorHAnsi"/>
          <w:sz w:val="20"/>
          <w:szCs w:val="20"/>
        </w:rPr>
        <w:t>ajout d</w:t>
      </w:r>
      <w:r w:rsidR="00B335ED" w:rsidRPr="00452029">
        <w:rPr>
          <w:rFonts w:cstheme="minorHAnsi"/>
          <w:sz w:val="20"/>
          <w:szCs w:val="20"/>
        </w:rPr>
        <w:t>’</w:t>
      </w:r>
      <w:r w:rsidRPr="00452029">
        <w:rPr>
          <w:rFonts w:cstheme="minorHAnsi"/>
          <w:sz w:val="20"/>
          <w:szCs w:val="20"/>
        </w:rPr>
        <w:t>informations aux annexes ou la mise à jour des informations qui y figurent.</w:t>
      </w:r>
    </w:p>
    <w:p w14:paraId="0979CB97" w14:textId="7024AFD8" w:rsidR="006F5157" w:rsidRPr="00452029" w:rsidRDefault="006F5157" w:rsidP="00452029">
      <w:pPr>
        <w:pStyle w:val="Paragraphedeliste"/>
        <w:numPr>
          <w:ilvl w:val="0"/>
          <w:numId w:val="2"/>
        </w:numPr>
        <w:spacing w:after="0"/>
        <w:jc w:val="both"/>
        <w:rPr>
          <w:rFonts w:cstheme="minorHAnsi"/>
          <w:sz w:val="20"/>
          <w:szCs w:val="20"/>
        </w:rPr>
      </w:pPr>
      <w:r w:rsidRPr="00452029">
        <w:rPr>
          <w:rFonts w:cstheme="minorHAnsi"/>
          <w:sz w:val="20"/>
          <w:szCs w:val="20"/>
        </w:rPr>
        <w:t>Les parties ne sont pour autant pas empêchées d</w:t>
      </w:r>
      <w:r w:rsidR="00B335ED" w:rsidRPr="00452029">
        <w:rPr>
          <w:rFonts w:cstheme="minorHAnsi"/>
          <w:sz w:val="20"/>
          <w:szCs w:val="20"/>
        </w:rPr>
        <w:t>’</w:t>
      </w:r>
      <w:r w:rsidRPr="00452029">
        <w:rPr>
          <w:rFonts w:cstheme="minorHAnsi"/>
          <w:sz w:val="20"/>
          <w:szCs w:val="20"/>
        </w:rPr>
        <w:t>inclure les clauses contractuelles types définies dans les présentes clauses dans un contrat plus large, ni d</w:t>
      </w:r>
      <w:r w:rsidR="00B335ED" w:rsidRPr="00452029">
        <w:rPr>
          <w:rFonts w:cstheme="minorHAnsi"/>
          <w:sz w:val="20"/>
          <w:szCs w:val="20"/>
        </w:rPr>
        <w:t>’</w:t>
      </w:r>
      <w:r w:rsidRPr="00452029">
        <w:rPr>
          <w:rFonts w:cstheme="minorHAnsi"/>
          <w:sz w:val="20"/>
          <w:szCs w:val="20"/>
        </w:rPr>
        <w:t>ajouter d</w:t>
      </w:r>
      <w:r w:rsidR="00B335ED" w:rsidRPr="00452029">
        <w:rPr>
          <w:rFonts w:cstheme="minorHAnsi"/>
          <w:sz w:val="20"/>
          <w:szCs w:val="20"/>
        </w:rPr>
        <w:t>’</w:t>
      </w:r>
      <w:r w:rsidRPr="00452029">
        <w:rPr>
          <w:rFonts w:cstheme="minorHAnsi"/>
          <w:sz w:val="20"/>
          <w:szCs w:val="20"/>
        </w:rPr>
        <w:t>autres clauses ou des garanties supplémentaires, à condition que celles-ci ne contredisent pas, directement ou indirectement, les clauses ou qu</w:t>
      </w:r>
      <w:r w:rsidR="00B335ED" w:rsidRPr="00452029">
        <w:rPr>
          <w:rFonts w:cstheme="minorHAnsi"/>
          <w:sz w:val="20"/>
          <w:szCs w:val="20"/>
        </w:rPr>
        <w:t>’</w:t>
      </w:r>
      <w:r w:rsidRPr="00452029">
        <w:rPr>
          <w:rFonts w:cstheme="minorHAnsi"/>
          <w:sz w:val="20"/>
          <w:szCs w:val="20"/>
        </w:rPr>
        <w:t>elles ne portent pas atteinte aux libertés et droits fondamentaux des personnes concernées.</w:t>
      </w:r>
    </w:p>
    <w:p w14:paraId="20842385" w14:textId="77777777" w:rsidR="006F5157" w:rsidRPr="00452029" w:rsidRDefault="006F5157" w:rsidP="00452029">
      <w:pPr>
        <w:spacing w:after="0"/>
        <w:jc w:val="both"/>
        <w:rPr>
          <w:rFonts w:cstheme="minorHAnsi"/>
          <w:sz w:val="20"/>
          <w:szCs w:val="20"/>
        </w:rPr>
      </w:pPr>
    </w:p>
    <w:p w14:paraId="5B4EB00E" w14:textId="2479E8D3" w:rsidR="006F5157" w:rsidRPr="00452029" w:rsidRDefault="006F5157" w:rsidP="00600BBF">
      <w:pPr>
        <w:pStyle w:val="Titre2"/>
        <w:spacing w:before="0"/>
        <w:rPr>
          <w:rFonts w:asciiTheme="minorHAnsi" w:hAnsiTheme="minorHAnsi" w:cstheme="minorHAnsi"/>
          <w:sz w:val="20"/>
          <w:szCs w:val="20"/>
        </w:rPr>
      </w:pPr>
      <w:bookmarkStart w:id="4" w:name="_Toc160105139"/>
      <w:r w:rsidRPr="00452029">
        <w:rPr>
          <w:rFonts w:asciiTheme="minorHAnsi" w:hAnsiTheme="minorHAnsi" w:cstheme="minorHAnsi"/>
          <w:sz w:val="20"/>
          <w:szCs w:val="20"/>
        </w:rPr>
        <w:t>Clause 3</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Interprétation</w:t>
      </w:r>
      <w:bookmarkEnd w:id="4"/>
    </w:p>
    <w:p w14:paraId="74C501CB" w14:textId="77777777" w:rsidR="006F5157" w:rsidRPr="00452029" w:rsidRDefault="006F5157" w:rsidP="00D92205">
      <w:pPr>
        <w:spacing w:after="0"/>
        <w:rPr>
          <w:sz w:val="20"/>
          <w:szCs w:val="20"/>
        </w:rPr>
      </w:pPr>
    </w:p>
    <w:p w14:paraId="4A3BE220" w14:textId="66DBA495"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Lorsque des termes définis respectivement dans le règlement (UE) 2016/679 ou dans le règlement (UE) 2018/1725 figurent dans les clauses, ils s</w:t>
      </w:r>
      <w:r w:rsidR="00B335ED" w:rsidRPr="00452029">
        <w:rPr>
          <w:rFonts w:cstheme="minorHAnsi"/>
          <w:sz w:val="20"/>
          <w:szCs w:val="20"/>
        </w:rPr>
        <w:t>’</w:t>
      </w:r>
      <w:r w:rsidRPr="00452029">
        <w:rPr>
          <w:rFonts w:cstheme="minorHAnsi"/>
          <w:sz w:val="20"/>
          <w:szCs w:val="20"/>
        </w:rPr>
        <w:t>entendent comme dans le règlement en question.</w:t>
      </w:r>
    </w:p>
    <w:p w14:paraId="40A554C8" w14:textId="313E9BAF"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doivent être lues et interprétées à la lumière des dispositions du règlement (UE) 2016/679 et du règlement (UE) 2018/1725 respectivement.</w:t>
      </w:r>
    </w:p>
    <w:p w14:paraId="72251B1A" w14:textId="507E7EF9" w:rsidR="006F5157" w:rsidRPr="00452029" w:rsidRDefault="006F5157" w:rsidP="00452029">
      <w:pPr>
        <w:pStyle w:val="Paragraphedeliste"/>
        <w:numPr>
          <w:ilvl w:val="0"/>
          <w:numId w:val="4"/>
        </w:numPr>
        <w:spacing w:after="0"/>
        <w:jc w:val="both"/>
        <w:rPr>
          <w:rFonts w:cstheme="minorHAnsi"/>
          <w:sz w:val="20"/>
          <w:szCs w:val="20"/>
        </w:rPr>
      </w:pPr>
      <w:r w:rsidRPr="00452029">
        <w:rPr>
          <w:rFonts w:cstheme="minorHAnsi"/>
          <w:sz w:val="20"/>
          <w:szCs w:val="20"/>
        </w:rPr>
        <w:t>Les présentes clauses ne doivent pas être interprétées d</w:t>
      </w:r>
      <w:r w:rsidR="00B335ED" w:rsidRPr="00452029">
        <w:rPr>
          <w:rFonts w:cstheme="minorHAnsi"/>
          <w:sz w:val="20"/>
          <w:szCs w:val="20"/>
        </w:rPr>
        <w:t>’</w:t>
      </w:r>
      <w:r w:rsidRPr="00452029">
        <w:rPr>
          <w:rFonts w:cstheme="minorHAnsi"/>
          <w:sz w:val="20"/>
          <w:szCs w:val="20"/>
        </w:rPr>
        <w:t>une manière contraire aux droits et obligations prévus par le règlement (UE) 2016/679 / le règlement (UE) 2018/1725 ou d</w:t>
      </w:r>
      <w:r w:rsidR="00B335ED" w:rsidRPr="00452029">
        <w:rPr>
          <w:rFonts w:cstheme="minorHAnsi"/>
          <w:sz w:val="20"/>
          <w:szCs w:val="20"/>
        </w:rPr>
        <w:t>’</w:t>
      </w:r>
      <w:r w:rsidRPr="00452029">
        <w:rPr>
          <w:rFonts w:cstheme="minorHAnsi"/>
          <w:sz w:val="20"/>
          <w:szCs w:val="20"/>
        </w:rPr>
        <w:t>une manière qui porte atteinte aux libertés ou droits fondamentaux des personnes concernées.</w:t>
      </w:r>
    </w:p>
    <w:p w14:paraId="148D9EC6" w14:textId="77777777" w:rsidR="006F5157" w:rsidRPr="00452029" w:rsidRDefault="006F5157" w:rsidP="00452029">
      <w:pPr>
        <w:spacing w:after="0"/>
        <w:jc w:val="both"/>
        <w:rPr>
          <w:rFonts w:cstheme="minorHAnsi"/>
          <w:sz w:val="20"/>
          <w:szCs w:val="20"/>
        </w:rPr>
      </w:pPr>
    </w:p>
    <w:p w14:paraId="4A206186" w14:textId="60979144" w:rsidR="006F5157" w:rsidRPr="00452029" w:rsidRDefault="006F5157" w:rsidP="00600BBF">
      <w:pPr>
        <w:pStyle w:val="Titre2"/>
        <w:spacing w:before="0"/>
        <w:rPr>
          <w:rFonts w:asciiTheme="minorHAnsi" w:hAnsiTheme="minorHAnsi" w:cstheme="minorHAnsi"/>
          <w:sz w:val="20"/>
          <w:szCs w:val="20"/>
        </w:rPr>
      </w:pPr>
      <w:bookmarkStart w:id="5" w:name="_Toc160105140"/>
      <w:r w:rsidRPr="00452029">
        <w:rPr>
          <w:rFonts w:asciiTheme="minorHAnsi" w:hAnsiTheme="minorHAnsi" w:cstheme="minorHAnsi"/>
          <w:sz w:val="20"/>
          <w:szCs w:val="20"/>
        </w:rPr>
        <w:t>Clause 4</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Hiérarchie</w:t>
      </w:r>
      <w:bookmarkEnd w:id="5"/>
    </w:p>
    <w:p w14:paraId="574A3CAD" w14:textId="77777777" w:rsidR="006F5157" w:rsidRPr="00452029" w:rsidRDefault="006F5157" w:rsidP="00A127D0">
      <w:pPr>
        <w:rPr>
          <w:sz w:val="20"/>
          <w:szCs w:val="20"/>
        </w:rPr>
      </w:pPr>
    </w:p>
    <w:p w14:paraId="5606A15F"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contradiction entre les présentes clauses et les dispositions des accords connexes qui existent entre les parties au moment où les présentes clauses sont convenues ou qui sont conclus ultérieurement, les présentes clauses prévaudront.</w:t>
      </w:r>
    </w:p>
    <w:p w14:paraId="5769A243" w14:textId="77777777" w:rsidR="006F5157" w:rsidRPr="00452029" w:rsidRDefault="006F5157" w:rsidP="00452029">
      <w:pPr>
        <w:spacing w:after="0"/>
        <w:jc w:val="both"/>
        <w:rPr>
          <w:rFonts w:cstheme="minorHAnsi"/>
          <w:sz w:val="20"/>
          <w:szCs w:val="20"/>
        </w:rPr>
      </w:pPr>
    </w:p>
    <w:p w14:paraId="41DBC4B5" w14:textId="7B4477A3" w:rsidR="006F5157" w:rsidRPr="00452029" w:rsidRDefault="006F5157" w:rsidP="00600BBF">
      <w:pPr>
        <w:pStyle w:val="Titre2"/>
        <w:spacing w:before="0"/>
        <w:rPr>
          <w:rFonts w:asciiTheme="minorHAnsi" w:hAnsiTheme="minorHAnsi" w:cstheme="minorHAnsi"/>
          <w:sz w:val="20"/>
          <w:szCs w:val="20"/>
        </w:rPr>
      </w:pPr>
      <w:bookmarkStart w:id="6" w:name="_Toc160105141"/>
      <w:r w:rsidRPr="00452029">
        <w:rPr>
          <w:rFonts w:asciiTheme="minorHAnsi" w:hAnsiTheme="minorHAnsi" w:cstheme="minorHAnsi"/>
          <w:sz w:val="20"/>
          <w:szCs w:val="20"/>
        </w:rPr>
        <w:t xml:space="preserve">Clause 5 </w:t>
      </w:r>
      <w:r w:rsidR="00290749" w:rsidRPr="00452029">
        <w:rPr>
          <w:rFonts w:asciiTheme="minorHAnsi" w:hAnsiTheme="minorHAnsi" w:cstheme="minorHAnsi"/>
          <w:sz w:val="20"/>
          <w:szCs w:val="20"/>
        </w:rPr>
        <w:t xml:space="preserve">- </w:t>
      </w:r>
      <w:r w:rsidRPr="00452029">
        <w:rPr>
          <w:rFonts w:asciiTheme="minorHAnsi" w:hAnsiTheme="minorHAnsi" w:cstheme="minorHAnsi"/>
          <w:sz w:val="20"/>
          <w:szCs w:val="20"/>
        </w:rPr>
        <w:t>Clause d</w:t>
      </w:r>
      <w:r w:rsidR="00B335ED" w:rsidRPr="00452029">
        <w:rPr>
          <w:rFonts w:asciiTheme="minorHAnsi" w:hAnsiTheme="minorHAnsi" w:cstheme="minorHAnsi"/>
          <w:sz w:val="20"/>
          <w:szCs w:val="20"/>
        </w:rPr>
        <w:t>’</w:t>
      </w:r>
      <w:r w:rsidRPr="00452029">
        <w:rPr>
          <w:rFonts w:asciiTheme="minorHAnsi" w:hAnsiTheme="minorHAnsi" w:cstheme="minorHAnsi"/>
          <w:sz w:val="20"/>
          <w:szCs w:val="20"/>
        </w:rPr>
        <w:t>amarrage</w:t>
      </w:r>
      <w:bookmarkEnd w:id="6"/>
    </w:p>
    <w:p w14:paraId="27163B9B" w14:textId="77777777" w:rsidR="006F5157" w:rsidRPr="00452029" w:rsidRDefault="006F5157" w:rsidP="00D92205">
      <w:pPr>
        <w:spacing w:after="0"/>
        <w:rPr>
          <w:sz w:val="20"/>
          <w:szCs w:val="20"/>
        </w:rPr>
      </w:pPr>
    </w:p>
    <w:p w14:paraId="0C4501DF" w14:textId="318045E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Toute entité qui n</w:t>
      </w:r>
      <w:r w:rsidR="00B335ED" w:rsidRPr="00452029">
        <w:rPr>
          <w:rFonts w:cstheme="minorHAnsi"/>
          <w:sz w:val="20"/>
          <w:szCs w:val="20"/>
        </w:rPr>
        <w:t>’</w:t>
      </w:r>
      <w:r w:rsidRPr="00452029">
        <w:rPr>
          <w:rFonts w:cstheme="minorHAnsi"/>
          <w:sz w:val="20"/>
          <w:szCs w:val="20"/>
        </w:rPr>
        <w:t>est pas partie aux présentes clauses peut, avec l</w:t>
      </w:r>
      <w:r w:rsidR="00B335ED" w:rsidRPr="00452029">
        <w:rPr>
          <w:rFonts w:cstheme="minorHAnsi"/>
          <w:sz w:val="20"/>
          <w:szCs w:val="20"/>
        </w:rPr>
        <w:t>’</w:t>
      </w:r>
      <w:r w:rsidRPr="00452029">
        <w:rPr>
          <w:rFonts w:cstheme="minorHAnsi"/>
          <w:sz w:val="20"/>
          <w:szCs w:val="20"/>
        </w:rPr>
        <w:t>accord de toutes les parties, y adhérer à tout moment, en qualité soit de responsable du traitement soit de sous-traitant, en complétant les annexes et en signant l</w:t>
      </w:r>
      <w:r w:rsidR="00B335ED" w:rsidRPr="00452029">
        <w:rPr>
          <w:rFonts w:cstheme="minorHAnsi"/>
          <w:sz w:val="20"/>
          <w:szCs w:val="20"/>
        </w:rPr>
        <w:t>’</w:t>
      </w:r>
      <w:r w:rsidRPr="00452029">
        <w:rPr>
          <w:rFonts w:cstheme="minorHAnsi"/>
          <w:sz w:val="20"/>
          <w:szCs w:val="20"/>
        </w:rPr>
        <w:t>annexe I.</w:t>
      </w:r>
    </w:p>
    <w:p w14:paraId="4DCA6495" w14:textId="02BBFA03"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lastRenderedPageBreak/>
        <w:t>Une fois que les annexes mentionnées au point a) sont complétées et signées, l</w:t>
      </w:r>
      <w:r w:rsidR="00B335ED" w:rsidRPr="00452029">
        <w:rPr>
          <w:rFonts w:cstheme="minorHAnsi"/>
          <w:sz w:val="20"/>
          <w:szCs w:val="20"/>
        </w:rPr>
        <w:t>’</w:t>
      </w:r>
      <w:r w:rsidRPr="00452029">
        <w:rPr>
          <w:rFonts w:cstheme="minorHAnsi"/>
          <w:sz w:val="20"/>
          <w:szCs w:val="20"/>
        </w:rPr>
        <w:t>entité adhérente est considérée comme une partie aux présentes clauses et jouit des droits et est soumise aux obligations d</w:t>
      </w:r>
      <w:r w:rsidR="00B335ED" w:rsidRPr="00452029">
        <w:rPr>
          <w:rFonts w:cstheme="minorHAnsi"/>
          <w:sz w:val="20"/>
          <w:szCs w:val="20"/>
        </w:rPr>
        <w:t>’</w:t>
      </w:r>
      <w:r w:rsidRPr="00452029">
        <w:rPr>
          <w:rFonts w:cstheme="minorHAnsi"/>
          <w:sz w:val="20"/>
          <w:szCs w:val="20"/>
        </w:rPr>
        <w:t>un responsable du traitement ou d</w:t>
      </w:r>
      <w:r w:rsidR="00B335ED" w:rsidRPr="00452029">
        <w:rPr>
          <w:rFonts w:cstheme="minorHAnsi"/>
          <w:sz w:val="20"/>
          <w:szCs w:val="20"/>
        </w:rPr>
        <w:t>’</w:t>
      </w:r>
      <w:r w:rsidRPr="00452029">
        <w:rPr>
          <w:rFonts w:cstheme="minorHAnsi"/>
          <w:sz w:val="20"/>
          <w:szCs w:val="20"/>
        </w:rPr>
        <w:t>un sous-traitant, conformément à sa désignation à l</w:t>
      </w:r>
      <w:r w:rsidR="00B335ED" w:rsidRPr="00452029">
        <w:rPr>
          <w:rFonts w:cstheme="minorHAnsi"/>
          <w:sz w:val="20"/>
          <w:szCs w:val="20"/>
        </w:rPr>
        <w:t>’</w:t>
      </w:r>
      <w:r w:rsidRPr="00452029">
        <w:rPr>
          <w:rFonts w:cstheme="minorHAnsi"/>
          <w:sz w:val="20"/>
          <w:szCs w:val="20"/>
        </w:rPr>
        <w:t>annexe I.</w:t>
      </w:r>
    </w:p>
    <w:p w14:paraId="4CD10592" w14:textId="5318E27B" w:rsidR="006F5157" w:rsidRPr="00452029" w:rsidRDefault="006F5157" w:rsidP="00452029">
      <w:pPr>
        <w:pStyle w:val="Paragraphedeliste"/>
        <w:numPr>
          <w:ilvl w:val="0"/>
          <w:numId w:val="5"/>
        </w:numPr>
        <w:spacing w:after="0"/>
        <w:jc w:val="both"/>
        <w:rPr>
          <w:rFonts w:cstheme="minorHAnsi"/>
          <w:sz w:val="20"/>
          <w:szCs w:val="20"/>
        </w:rPr>
      </w:pPr>
      <w:r w:rsidRPr="00452029">
        <w:rPr>
          <w:rFonts w:cstheme="minorHAnsi"/>
          <w:sz w:val="20"/>
          <w:szCs w:val="20"/>
        </w:rPr>
        <w:t>Les présentes clauses ne créent pour la partie adhérente aucun droit ni aucune obligation pour la période précédant l</w:t>
      </w:r>
      <w:r w:rsidR="00B335ED" w:rsidRPr="00452029">
        <w:rPr>
          <w:rFonts w:cstheme="minorHAnsi"/>
          <w:sz w:val="20"/>
          <w:szCs w:val="20"/>
        </w:rPr>
        <w:t>’</w:t>
      </w:r>
      <w:r w:rsidRPr="00452029">
        <w:rPr>
          <w:rFonts w:cstheme="minorHAnsi"/>
          <w:sz w:val="20"/>
          <w:szCs w:val="20"/>
        </w:rPr>
        <w:t>adhésion.</w:t>
      </w:r>
    </w:p>
    <w:p w14:paraId="09CF99AB" w14:textId="77777777" w:rsidR="006F5157" w:rsidRPr="00452029" w:rsidRDefault="006F5157" w:rsidP="00452029">
      <w:pPr>
        <w:spacing w:after="0"/>
        <w:jc w:val="both"/>
        <w:rPr>
          <w:rFonts w:cstheme="minorHAnsi"/>
          <w:sz w:val="20"/>
          <w:szCs w:val="20"/>
        </w:rPr>
      </w:pPr>
    </w:p>
    <w:p w14:paraId="61CF6460" w14:textId="40164A23" w:rsidR="006F5157" w:rsidRPr="00452029" w:rsidRDefault="006F5157" w:rsidP="00452029">
      <w:pPr>
        <w:pStyle w:val="Titre1"/>
        <w:spacing w:before="0"/>
        <w:rPr>
          <w:rFonts w:asciiTheme="minorHAnsi" w:hAnsiTheme="minorHAnsi" w:cstheme="minorHAnsi"/>
          <w:sz w:val="20"/>
          <w:szCs w:val="20"/>
        </w:rPr>
      </w:pPr>
      <w:bookmarkStart w:id="7" w:name="_Toc160105142"/>
      <w:r w:rsidRPr="00452029">
        <w:rPr>
          <w:rFonts w:asciiTheme="minorHAnsi" w:hAnsiTheme="minorHAnsi" w:cstheme="minorHAnsi"/>
          <w:sz w:val="20"/>
          <w:szCs w:val="20"/>
        </w:rPr>
        <w:t>SECTION II</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7"/>
    </w:p>
    <w:p w14:paraId="6C4AB427" w14:textId="77777777" w:rsidR="006F5157" w:rsidRPr="00452029" w:rsidRDefault="006F5157" w:rsidP="00452029">
      <w:pPr>
        <w:spacing w:after="0"/>
        <w:jc w:val="both"/>
        <w:rPr>
          <w:rFonts w:cstheme="minorHAnsi"/>
          <w:sz w:val="20"/>
          <w:szCs w:val="20"/>
        </w:rPr>
      </w:pPr>
    </w:p>
    <w:p w14:paraId="278916F5" w14:textId="3372812D" w:rsidR="006F5157" w:rsidRPr="00452029" w:rsidRDefault="006F5157" w:rsidP="00600BBF">
      <w:pPr>
        <w:pStyle w:val="Titre2"/>
        <w:spacing w:before="0"/>
        <w:rPr>
          <w:rFonts w:asciiTheme="minorHAnsi" w:hAnsiTheme="minorHAnsi" w:cstheme="minorHAnsi"/>
          <w:sz w:val="20"/>
          <w:szCs w:val="20"/>
        </w:rPr>
      </w:pPr>
      <w:bookmarkStart w:id="8" w:name="_Toc160105143"/>
      <w:r w:rsidRPr="00452029">
        <w:rPr>
          <w:rFonts w:asciiTheme="minorHAnsi" w:hAnsiTheme="minorHAnsi" w:cstheme="minorHAnsi"/>
          <w:sz w:val="20"/>
          <w:szCs w:val="20"/>
        </w:rPr>
        <w:t>Clause 6</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Description du ou des traitements</w:t>
      </w:r>
      <w:bookmarkEnd w:id="8"/>
    </w:p>
    <w:p w14:paraId="51426C86" w14:textId="77777777" w:rsidR="006F5157" w:rsidRPr="00452029" w:rsidRDefault="006F5157" w:rsidP="00D92205">
      <w:pPr>
        <w:spacing w:after="0"/>
        <w:rPr>
          <w:sz w:val="20"/>
          <w:szCs w:val="20"/>
        </w:rPr>
      </w:pPr>
    </w:p>
    <w:p w14:paraId="7C4A415E" w14:textId="591D9E03" w:rsidR="006F5157" w:rsidRPr="00452029" w:rsidRDefault="006F5157" w:rsidP="00452029">
      <w:pPr>
        <w:spacing w:after="0"/>
        <w:jc w:val="both"/>
        <w:rPr>
          <w:rFonts w:cstheme="minorHAnsi"/>
          <w:sz w:val="20"/>
          <w:szCs w:val="20"/>
        </w:rPr>
      </w:pPr>
      <w:r w:rsidRPr="00452029">
        <w:rPr>
          <w:rFonts w:cstheme="minorHAnsi"/>
          <w:sz w:val="20"/>
          <w:szCs w:val="20"/>
        </w:rPr>
        <w:t>Les détails des opérations de traitement, et notamment les catégories de données à caractère personnel et les finalités du traitement pour lesquelles les données à caractère personnel sont traitées pour le compte du responsable du traitement, sont précisés à l</w:t>
      </w:r>
      <w:r w:rsidR="00B335ED" w:rsidRPr="00452029">
        <w:rPr>
          <w:rFonts w:cstheme="minorHAnsi"/>
          <w:sz w:val="20"/>
          <w:szCs w:val="20"/>
        </w:rPr>
        <w:t>’</w:t>
      </w:r>
      <w:r w:rsidRPr="00452029">
        <w:rPr>
          <w:rFonts w:cstheme="minorHAnsi"/>
          <w:sz w:val="20"/>
          <w:szCs w:val="20"/>
        </w:rPr>
        <w:t>annexe II.</w:t>
      </w:r>
    </w:p>
    <w:p w14:paraId="47BABA8B" w14:textId="77777777" w:rsidR="006F5157" w:rsidRPr="00452029" w:rsidRDefault="006F5157" w:rsidP="00452029">
      <w:pPr>
        <w:spacing w:after="0"/>
        <w:jc w:val="both"/>
        <w:rPr>
          <w:rFonts w:cstheme="minorHAnsi"/>
          <w:sz w:val="20"/>
          <w:szCs w:val="20"/>
        </w:rPr>
      </w:pPr>
    </w:p>
    <w:p w14:paraId="4F0389B7" w14:textId="627C3C49" w:rsidR="006F5157" w:rsidRPr="00452029" w:rsidRDefault="006F5157" w:rsidP="00600BBF">
      <w:pPr>
        <w:pStyle w:val="Titre2"/>
        <w:spacing w:before="0"/>
        <w:rPr>
          <w:rFonts w:asciiTheme="minorHAnsi" w:hAnsiTheme="minorHAnsi" w:cstheme="minorHAnsi"/>
          <w:sz w:val="20"/>
          <w:szCs w:val="20"/>
        </w:rPr>
      </w:pPr>
      <w:bookmarkStart w:id="9" w:name="_Toc160105144"/>
      <w:r w:rsidRPr="00452029">
        <w:rPr>
          <w:rFonts w:asciiTheme="minorHAnsi" w:hAnsiTheme="minorHAnsi" w:cstheme="minorHAnsi"/>
          <w:sz w:val="20"/>
          <w:szCs w:val="20"/>
        </w:rPr>
        <w:t>Clause 7</w:t>
      </w:r>
      <w:r w:rsidR="00290749" w:rsidRPr="00452029">
        <w:rPr>
          <w:rFonts w:asciiTheme="minorHAnsi" w:hAnsiTheme="minorHAnsi" w:cstheme="minorHAnsi"/>
          <w:sz w:val="20"/>
          <w:szCs w:val="20"/>
        </w:rPr>
        <w:t xml:space="preserve"> - </w:t>
      </w:r>
      <w:r w:rsidRPr="00452029">
        <w:rPr>
          <w:rFonts w:asciiTheme="minorHAnsi" w:hAnsiTheme="minorHAnsi" w:cstheme="minorHAnsi"/>
          <w:sz w:val="20"/>
          <w:szCs w:val="20"/>
        </w:rPr>
        <w:t>Obligations des parties</w:t>
      </w:r>
      <w:bookmarkEnd w:id="9"/>
    </w:p>
    <w:p w14:paraId="55C704CD" w14:textId="77777777" w:rsidR="006F5157" w:rsidRPr="00452029" w:rsidRDefault="006F5157" w:rsidP="00D92205">
      <w:pPr>
        <w:spacing w:after="0"/>
        <w:rPr>
          <w:sz w:val="20"/>
          <w:szCs w:val="20"/>
        </w:rPr>
      </w:pPr>
    </w:p>
    <w:p w14:paraId="4F1005B6" w14:textId="5341509F" w:rsidR="006F5157" w:rsidRPr="00452029" w:rsidRDefault="006F5157" w:rsidP="00600BBF">
      <w:pPr>
        <w:pStyle w:val="Titre3"/>
        <w:spacing w:before="0"/>
        <w:rPr>
          <w:rFonts w:asciiTheme="minorHAnsi" w:hAnsiTheme="minorHAnsi" w:cstheme="minorHAnsi"/>
          <w:sz w:val="20"/>
          <w:szCs w:val="20"/>
        </w:rPr>
      </w:pPr>
      <w:bookmarkStart w:id="10" w:name="_Toc160105145"/>
      <w:r w:rsidRPr="00452029">
        <w:rPr>
          <w:rFonts w:asciiTheme="minorHAnsi" w:hAnsiTheme="minorHAnsi" w:cstheme="minorHAnsi"/>
          <w:sz w:val="20"/>
          <w:szCs w:val="20"/>
        </w:rPr>
        <w:t>7.1.   Instructions</w:t>
      </w:r>
      <w:bookmarkEnd w:id="10"/>
    </w:p>
    <w:p w14:paraId="34B7FDC5" w14:textId="77777777" w:rsidR="006F5157" w:rsidRPr="00452029" w:rsidRDefault="006F5157" w:rsidP="00D92205">
      <w:pPr>
        <w:spacing w:after="0"/>
        <w:rPr>
          <w:sz w:val="20"/>
          <w:szCs w:val="20"/>
        </w:rPr>
      </w:pPr>
    </w:p>
    <w:p w14:paraId="5BECEB0F" w14:textId="4BCF8DA1"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ne traite les données à caractère personnel que sur instruction documentée du responsable du traitement, à moins qu</w:t>
      </w:r>
      <w:r w:rsidR="00B335ED" w:rsidRPr="00452029">
        <w:rPr>
          <w:rFonts w:cstheme="minorHAnsi"/>
          <w:sz w:val="20"/>
          <w:szCs w:val="20"/>
        </w:rPr>
        <w:t>’</w:t>
      </w:r>
      <w:r w:rsidRPr="00452029">
        <w:rPr>
          <w:rFonts w:cstheme="minorHAnsi"/>
          <w:sz w:val="20"/>
          <w:szCs w:val="20"/>
        </w:rPr>
        <w:t>il ne soit tenu d</w:t>
      </w:r>
      <w:r w:rsidR="00B335ED" w:rsidRPr="00452029">
        <w:rPr>
          <w:rFonts w:cstheme="minorHAnsi"/>
          <w:sz w:val="20"/>
          <w:szCs w:val="20"/>
        </w:rPr>
        <w:t>’</w:t>
      </w:r>
      <w:r w:rsidRPr="00452029">
        <w:rPr>
          <w:rFonts w:cstheme="minorHAnsi"/>
          <w:sz w:val="20"/>
          <w:szCs w:val="20"/>
        </w:rPr>
        <w:t>y procéder en vertu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auquel il est soumis. Dans ce cas, le sous-traitant informe le responsable du traitement de cette obligation juridique avant le traitement, sauf si la loi le lui interdit pour des motifs importants d</w:t>
      </w:r>
      <w:r w:rsidR="00B335ED" w:rsidRPr="00452029">
        <w:rPr>
          <w:rFonts w:cstheme="minorHAnsi"/>
          <w:sz w:val="20"/>
          <w:szCs w:val="20"/>
        </w:rPr>
        <w:t>’</w:t>
      </w:r>
      <w:r w:rsidRPr="00452029">
        <w:rPr>
          <w:rFonts w:cstheme="minorHAnsi"/>
          <w:sz w:val="20"/>
          <w:szCs w:val="20"/>
        </w:rPr>
        <w:t>intérêt public. Des instructions peuvent également être données ultérieurement par le responsable du traitement pendant toute la durée du traitement des données à caractère personnel. Ces instructions doivent toujours être documentées.</w:t>
      </w:r>
    </w:p>
    <w:p w14:paraId="4B5B0E5B" w14:textId="3DEC31FD" w:rsidR="006F5157" w:rsidRPr="00452029" w:rsidRDefault="006F5157" w:rsidP="00452029">
      <w:pPr>
        <w:pStyle w:val="Paragraphedeliste"/>
        <w:numPr>
          <w:ilvl w:val="0"/>
          <w:numId w:val="7"/>
        </w:numPr>
        <w:spacing w:after="0"/>
        <w:jc w:val="both"/>
        <w:rPr>
          <w:rFonts w:cstheme="minorHAnsi"/>
          <w:sz w:val="20"/>
          <w:szCs w:val="20"/>
        </w:rPr>
      </w:pPr>
      <w:r w:rsidRPr="00452029">
        <w:rPr>
          <w:rFonts w:cstheme="minorHAnsi"/>
          <w:sz w:val="20"/>
          <w:szCs w:val="20"/>
        </w:rPr>
        <w:t>Le sous-traitant informe immédiatement le responsable du traitement si, selon lui, une instruction donnée par le responsable du traitement constitue une violation du règlement (UE) 2016/679</w:t>
      </w:r>
      <w:r w:rsidR="00B335ED" w:rsidRPr="00452029">
        <w:rPr>
          <w:rFonts w:cstheme="minorHAnsi"/>
          <w:sz w:val="20"/>
          <w:szCs w:val="20"/>
        </w:rPr>
        <w:t>,</w:t>
      </w:r>
      <w:r w:rsidRPr="00452029">
        <w:rPr>
          <w:rFonts w:cstheme="minorHAnsi"/>
          <w:sz w:val="20"/>
          <w:szCs w:val="20"/>
        </w:rPr>
        <w:t xml:space="preserve"> du règlement (UE) 2018/1725 ou d</w:t>
      </w:r>
      <w:r w:rsidR="00B335ED" w:rsidRPr="00452029">
        <w:rPr>
          <w:rFonts w:cstheme="minorHAnsi"/>
          <w:sz w:val="20"/>
          <w:szCs w:val="20"/>
        </w:rPr>
        <w:t>’</w:t>
      </w:r>
      <w:r w:rsidRPr="00452029">
        <w:rPr>
          <w:rFonts w:cstheme="minorHAnsi"/>
          <w:sz w:val="20"/>
          <w:szCs w:val="20"/>
        </w:rPr>
        <w:t>autres dispositions du droit de l</w:t>
      </w:r>
      <w:r w:rsidR="00B335ED" w:rsidRPr="00452029">
        <w:rPr>
          <w:rFonts w:cstheme="minorHAnsi"/>
          <w:sz w:val="20"/>
          <w:szCs w:val="20"/>
        </w:rPr>
        <w:t>’</w:t>
      </w:r>
      <w:r w:rsidRPr="00452029">
        <w:rPr>
          <w:rFonts w:cstheme="minorHAnsi"/>
          <w:sz w:val="20"/>
          <w:szCs w:val="20"/>
        </w:rPr>
        <w:t>Union ou du droit des États membres relatives à la protection des données.</w:t>
      </w:r>
    </w:p>
    <w:p w14:paraId="7F4285EE" w14:textId="77777777" w:rsidR="006F5157" w:rsidRPr="00452029" w:rsidRDefault="006F5157" w:rsidP="00452029">
      <w:pPr>
        <w:spacing w:after="0"/>
        <w:jc w:val="both"/>
        <w:rPr>
          <w:rFonts w:cstheme="minorHAnsi"/>
          <w:sz w:val="20"/>
          <w:szCs w:val="20"/>
        </w:rPr>
      </w:pPr>
    </w:p>
    <w:p w14:paraId="3619099A" w14:textId="77C7007A" w:rsidR="006F5157" w:rsidRPr="00452029" w:rsidRDefault="006F5157" w:rsidP="00600BBF">
      <w:pPr>
        <w:pStyle w:val="Titre3"/>
        <w:spacing w:before="0"/>
        <w:rPr>
          <w:rFonts w:asciiTheme="minorHAnsi" w:hAnsiTheme="minorHAnsi" w:cstheme="minorHAnsi"/>
          <w:sz w:val="20"/>
          <w:szCs w:val="20"/>
        </w:rPr>
      </w:pPr>
      <w:bookmarkStart w:id="11" w:name="_Toc160105146"/>
      <w:r w:rsidRPr="00452029">
        <w:rPr>
          <w:rFonts w:asciiTheme="minorHAnsi" w:hAnsiTheme="minorHAnsi" w:cstheme="minorHAnsi"/>
          <w:sz w:val="20"/>
          <w:szCs w:val="20"/>
        </w:rPr>
        <w:t>7.2.   Limitation de la finalité</w:t>
      </w:r>
      <w:bookmarkEnd w:id="11"/>
    </w:p>
    <w:p w14:paraId="79922272" w14:textId="77777777" w:rsidR="006F5157" w:rsidRPr="00452029" w:rsidRDefault="006F5157" w:rsidP="00D92205">
      <w:pPr>
        <w:spacing w:after="0"/>
        <w:rPr>
          <w:sz w:val="20"/>
          <w:szCs w:val="20"/>
        </w:rPr>
      </w:pPr>
    </w:p>
    <w:p w14:paraId="764076E2" w14:textId="4390FC79" w:rsidR="006F5157" w:rsidRPr="00452029" w:rsidRDefault="006F5157" w:rsidP="00452029">
      <w:pPr>
        <w:spacing w:after="0"/>
        <w:jc w:val="both"/>
        <w:rPr>
          <w:rFonts w:cstheme="minorHAnsi"/>
          <w:sz w:val="20"/>
          <w:szCs w:val="20"/>
        </w:rPr>
      </w:pPr>
      <w:r w:rsidRPr="00452029">
        <w:rPr>
          <w:rFonts w:cstheme="minorHAnsi"/>
          <w:sz w:val="20"/>
          <w:szCs w:val="20"/>
        </w:rPr>
        <w:t>Le sous-traitant traite les données à caractère personnel uniquement pour la ou les finalités spécifiques du traitement, telles que définies à l</w:t>
      </w:r>
      <w:r w:rsidR="00B335ED" w:rsidRPr="00452029">
        <w:rPr>
          <w:rFonts w:cstheme="minorHAnsi"/>
          <w:sz w:val="20"/>
          <w:szCs w:val="20"/>
        </w:rPr>
        <w:t>’</w:t>
      </w:r>
      <w:r w:rsidRPr="00452029">
        <w:rPr>
          <w:rFonts w:cstheme="minorHAnsi"/>
          <w:sz w:val="20"/>
          <w:szCs w:val="20"/>
        </w:rPr>
        <w:t>annexe II, sauf instruction complémentaire du responsable du traitement.</w:t>
      </w:r>
    </w:p>
    <w:p w14:paraId="221DA587" w14:textId="77777777" w:rsidR="006F5157" w:rsidRPr="00452029" w:rsidRDefault="006F5157" w:rsidP="00452029">
      <w:pPr>
        <w:spacing w:after="0"/>
        <w:jc w:val="both"/>
        <w:rPr>
          <w:rFonts w:cstheme="minorHAnsi"/>
          <w:sz w:val="20"/>
          <w:szCs w:val="20"/>
        </w:rPr>
      </w:pPr>
    </w:p>
    <w:p w14:paraId="6663F565" w14:textId="6D6E4C8A" w:rsidR="006F5157" w:rsidRPr="00452029" w:rsidRDefault="006F5157" w:rsidP="00600BBF">
      <w:pPr>
        <w:pStyle w:val="Titre3"/>
        <w:spacing w:before="0"/>
        <w:rPr>
          <w:rFonts w:asciiTheme="minorHAnsi" w:hAnsiTheme="minorHAnsi" w:cstheme="minorHAnsi"/>
          <w:sz w:val="20"/>
          <w:szCs w:val="20"/>
        </w:rPr>
      </w:pPr>
      <w:bookmarkStart w:id="12" w:name="_Toc160105147"/>
      <w:r w:rsidRPr="00452029">
        <w:rPr>
          <w:rFonts w:asciiTheme="minorHAnsi" w:hAnsiTheme="minorHAnsi" w:cstheme="minorHAnsi"/>
          <w:sz w:val="20"/>
          <w:szCs w:val="20"/>
        </w:rPr>
        <w:t>7.3.   Durée du traitement des données à caractère personnel</w:t>
      </w:r>
      <w:bookmarkEnd w:id="12"/>
    </w:p>
    <w:p w14:paraId="23CA1D3A" w14:textId="77777777" w:rsidR="006F5157" w:rsidRPr="00452029" w:rsidRDefault="006F5157" w:rsidP="00D92205">
      <w:pPr>
        <w:spacing w:after="0"/>
        <w:rPr>
          <w:sz w:val="20"/>
          <w:szCs w:val="20"/>
        </w:rPr>
      </w:pPr>
    </w:p>
    <w:p w14:paraId="1BD00560" w14:textId="6C86BF4D" w:rsidR="006F5157" w:rsidRPr="00452029" w:rsidRDefault="006F5157" w:rsidP="00452029">
      <w:pPr>
        <w:spacing w:after="0"/>
        <w:jc w:val="both"/>
        <w:rPr>
          <w:rFonts w:cstheme="minorHAnsi"/>
          <w:sz w:val="20"/>
          <w:szCs w:val="20"/>
        </w:rPr>
      </w:pPr>
      <w:r w:rsidRPr="00452029">
        <w:rPr>
          <w:rFonts w:cstheme="minorHAnsi"/>
          <w:sz w:val="20"/>
          <w:szCs w:val="20"/>
        </w:rPr>
        <w:t>Le traitement par le sous-traitant n</w:t>
      </w:r>
      <w:r w:rsidR="00B335ED" w:rsidRPr="00452029">
        <w:rPr>
          <w:rFonts w:cstheme="minorHAnsi"/>
          <w:sz w:val="20"/>
          <w:szCs w:val="20"/>
        </w:rPr>
        <w:t>’</w:t>
      </w:r>
      <w:r w:rsidRPr="00452029">
        <w:rPr>
          <w:rFonts w:cstheme="minorHAnsi"/>
          <w:sz w:val="20"/>
          <w:szCs w:val="20"/>
        </w:rPr>
        <w:t>a lieu que pendant la durée précisée à l</w:t>
      </w:r>
      <w:r w:rsidR="00B335ED" w:rsidRPr="00452029">
        <w:rPr>
          <w:rFonts w:cstheme="minorHAnsi"/>
          <w:sz w:val="20"/>
          <w:szCs w:val="20"/>
        </w:rPr>
        <w:t>’</w:t>
      </w:r>
      <w:r w:rsidRPr="00452029">
        <w:rPr>
          <w:rFonts w:cstheme="minorHAnsi"/>
          <w:sz w:val="20"/>
          <w:szCs w:val="20"/>
        </w:rPr>
        <w:t>annexe II.</w:t>
      </w:r>
    </w:p>
    <w:p w14:paraId="166AFC69" w14:textId="77777777" w:rsidR="006F5157" w:rsidRPr="00452029" w:rsidRDefault="006F5157" w:rsidP="00452029">
      <w:pPr>
        <w:spacing w:after="0"/>
        <w:jc w:val="both"/>
        <w:rPr>
          <w:rFonts w:cstheme="minorHAnsi"/>
          <w:sz w:val="20"/>
          <w:szCs w:val="20"/>
        </w:rPr>
      </w:pPr>
    </w:p>
    <w:p w14:paraId="2161F507" w14:textId="57E75B9A" w:rsidR="006F5157" w:rsidRPr="00452029" w:rsidRDefault="006F5157" w:rsidP="00600BBF">
      <w:pPr>
        <w:pStyle w:val="Titre3"/>
        <w:spacing w:before="0"/>
        <w:rPr>
          <w:rFonts w:asciiTheme="minorHAnsi" w:hAnsiTheme="minorHAnsi" w:cstheme="minorHAnsi"/>
          <w:sz w:val="20"/>
          <w:szCs w:val="20"/>
        </w:rPr>
      </w:pPr>
      <w:bookmarkStart w:id="13" w:name="_Toc160105148"/>
      <w:r w:rsidRPr="00452029">
        <w:rPr>
          <w:rFonts w:asciiTheme="minorHAnsi" w:hAnsiTheme="minorHAnsi" w:cstheme="minorHAnsi"/>
          <w:sz w:val="20"/>
          <w:szCs w:val="20"/>
        </w:rPr>
        <w:t>7.4.   Sécurité du traitement</w:t>
      </w:r>
      <w:bookmarkEnd w:id="13"/>
    </w:p>
    <w:p w14:paraId="4601DFD0" w14:textId="77777777" w:rsidR="006F5157" w:rsidRPr="00452029" w:rsidRDefault="006F5157" w:rsidP="00D92205">
      <w:pPr>
        <w:spacing w:after="0"/>
        <w:rPr>
          <w:sz w:val="20"/>
          <w:szCs w:val="20"/>
        </w:rPr>
      </w:pPr>
    </w:p>
    <w:p w14:paraId="31A5AC09" w14:textId="79B8AC51"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met au moins en œuvre les mesures techniques et organisationnelles précisées à l</w:t>
      </w:r>
      <w:r w:rsidR="00B335ED" w:rsidRPr="00452029">
        <w:rPr>
          <w:rFonts w:cstheme="minorHAnsi"/>
          <w:sz w:val="20"/>
          <w:szCs w:val="20"/>
        </w:rPr>
        <w:t>’</w:t>
      </w:r>
      <w:r w:rsidRPr="00452029">
        <w:rPr>
          <w:rFonts w:cstheme="minorHAnsi"/>
          <w:sz w:val="20"/>
          <w:szCs w:val="20"/>
        </w:rPr>
        <w:t>annexe III pour assurer la sécurité des données à caractère personnel. Figure parmi ces mesures la protection des données contre toute violation de la sécurité entraînant, de manière accidentelle ou illicite, la destruction, la perte, l</w:t>
      </w:r>
      <w:r w:rsidR="00B335ED" w:rsidRPr="00452029">
        <w:rPr>
          <w:rFonts w:cstheme="minorHAnsi"/>
          <w:sz w:val="20"/>
          <w:szCs w:val="20"/>
        </w:rPr>
        <w:t>’</w:t>
      </w:r>
      <w:r w:rsidRPr="00452029">
        <w:rPr>
          <w:rFonts w:cstheme="minorHAnsi"/>
          <w:sz w:val="20"/>
          <w:szCs w:val="20"/>
        </w:rPr>
        <w:t>altération, la divulgation non autorisée de données à caractère personnel ou l</w:t>
      </w:r>
      <w:r w:rsidR="00B335ED" w:rsidRPr="00452029">
        <w:rPr>
          <w:rFonts w:cstheme="minorHAnsi"/>
          <w:sz w:val="20"/>
          <w:szCs w:val="20"/>
        </w:rPr>
        <w:t>’</w:t>
      </w:r>
      <w:r w:rsidRPr="00452029">
        <w:rPr>
          <w:rFonts w:cstheme="minorHAnsi"/>
          <w:sz w:val="20"/>
          <w:szCs w:val="20"/>
        </w:rPr>
        <w:t>accès non autorisé à de telles données (violation de données à caractère personnel). Lors de l</w:t>
      </w:r>
      <w:r w:rsidR="00B335ED" w:rsidRPr="00452029">
        <w:rPr>
          <w:rFonts w:cstheme="minorHAnsi"/>
          <w:sz w:val="20"/>
          <w:szCs w:val="20"/>
        </w:rPr>
        <w:t>’</w:t>
      </w:r>
      <w:r w:rsidRPr="00452029">
        <w:rPr>
          <w:rFonts w:cstheme="minorHAnsi"/>
          <w:sz w:val="20"/>
          <w:szCs w:val="20"/>
        </w:rPr>
        <w:t>évaluation du niveau de sécurité approprié, les parties tiennent dûment compte de l</w:t>
      </w:r>
      <w:r w:rsidR="00B335ED" w:rsidRPr="00452029">
        <w:rPr>
          <w:rFonts w:cstheme="minorHAnsi"/>
          <w:sz w:val="20"/>
          <w:szCs w:val="20"/>
        </w:rPr>
        <w:t>’</w:t>
      </w:r>
      <w:r w:rsidRPr="00452029">
        <w:rPr>
          <w:rFonts w:cstheme="minorHAnsi"/>
          <w:sz w:val="20"/>
          <w:szCs w:val="20"/>
        </w:rPr>
        <w:t>état des connaissances, des coûts de mise en œuvre et de la nature, de la portée, du contexte et des finalités du traitement, ainsi que des risques pour les personnes concernées.</w:t>
      </w:r>
    </w:p>
    <w:p w14:paraId="74502D35" w14:textId="6AB5FDC5" w:rsidR="006F5157" w:rsidRPr="00452029" w:rsidRDefault="006F5157" w:rsidP="00452029">
      <w:pPr>
        <w:pStyle w:val="Paragraphedeliste"/>
        <w:numPr>
          <w:ilvl w:val="0"/>
          <w:numId w:val="9"/>
        </w:numPr>
        <w:spacing w:after="0"/>
        <w:jc w:val="both"/>
        <w:rPr>
          <w:rFonts w:cstheme="minorHAnsi"/>
          <w:sz w:val="20"/>
          <w:szCs w:val="20"/>
        </w:rPr>
      </w:pPr>
      <w:r w:rsidRPr="00452029">
        <w:rPr>
          <w:rFonts w:cstheme="minorHAnsi"/>
          <w:sz w:val="20"/>
          <w:szCs w:val="20"/>
        </w:rPr>
        <w:t>Le sous-traitant n</w:t>
      </w:r>
      <w:r w:rsidR="00B335ED" w:rsidRPr="00452029">
        <w:rPr>
          <w:rFonts w:cstheme="minorHAnsi"/>
          <w:sz w:val="20"/>
          <w:szCs w:val="20"/>
        </w:rPr>
        <w:t>’</w:t>
      </w:r>
      <w:r w:rsidRPr="00452029">
        <w:rPr>
          <w:rFonts w:cstheme="minorHAnsi"/>
          <w:sz w:val="20"/>
          <w:szCs w:val="20"/>
        </w:rPr>
        <w:t>accorde aux membres de son personnel l</w:t>
      </w:r>
      <w:r w:rsidR="00B335ED" w:rsidRPr="00452029">
        <w:rPr>
          <w:rFonts w:cstheme="minorHAnsi"/>
          <w:sz w:val="20"/>
          <w:szCs w:val="20"/>
        </w:rPr>
        <w:t>’</w:t>
      </w:r>
      <w:r w:rsidRPr="00452029">
        <w:rPr>
          <w:rFonts w:cstheme="minorHAnsi"/>
          <w:sz w:val="20"/>
          <w:szCs w:val="20"/>
        </w:rPr>
        <w:t>accès aux données à caractère personnel faisant l</w:t>
      </w:r>
      <w:r w:rsidR="00B335ED" w:rsidRPr="00452029">
        <w:rPr>
          <w:rFonts w:cstheme="minorHAnsi"/>
          <w:sz w:val="20"/>
          <w:szCs w:val="20"/>
        </w:rPr>
        <w:t>’</w:t>
      </w:r>
      <w:r w:rsidRPr="00452029">
        <w:rPr>
          <w:rFonts w:cstheme="minorHAnsi"/>
          <w:sz w:val="20"/>
          <w:szCs w:val="20"/>
        </w:rPr>
        <w:t>objet du traitement que dans la mesure strictement nécessaire à l</w:t>
      </w:r>
      <w:r w:rsidR="00B335ED" w:rsidRPr="00452029">
        <w:rPr>
          <w:rFonts w:cstheme="minorHAnsi"/>
          <w:sz w:val="20"/>
          <w:szCs w:val="20"/>
        </w:rPr>
        <w:t>’</w:t>
      </w:r>
      <w:r w:rsidRPr="00452029">
        <w:rPr>
          <w:rFonts w:cstheme="minorHAnsi"/>
          <w:sz w:val="20"/>
          <w:szCs w:val="20"/>
        </w:rPr>
        <w:t xml:space="preserve">exécution, à la gestion et au suivi du contrat. Le sous-traitant veille à ce que les personnes autorisées à traiter les données à caractère </w:t>
      </w:r>
      <w:r w:rsidRPr="00452029">
        <w:rPr>
          <w:rFonts w:cstheme="minorHAnsi"/>
          <w:sz w:val="20"/>
          <w:szCs w:val="20"/>
        </w:rPr>
        <w:lastRenderedPageBreak/>
        <w:t>personnel s</w:t>
      </w:r>
      <w:r w:rsidR="00B335ED" w:rsidRPr="00452029">
        <w:rPr>
          <w:rFonts w:cstheme="minorHAnsi"/>
          <w:sz w:val="20"/>
          <w:szCs w:val="20"/>
        </w:rPr>
        <w:t>’</w:t>
      </w:r>
      <w:r w:rsidRPr="00452029">
        <w:rPr>
          <w:rFonts w:cstheme="minorHAnsi"/>
          <w:sz w:val="20"/>
          <w:szCs w:val="20"/>
        </w:rPr>
        <w:t>engagent à respecter la confidentialité ou soient soumises à une obligation légale appropriée de confidentialité.</w:t>
      </w:r>
    </w:p>
    <w:p w14:paraId="42E34F7A" w14:textId="77777777" w:rsidR="006F5157" w:rsidRPr="00452029" w:rsidRDefault="006F5157" w:rsidP="00452029">
      <w:pPr>
        <w:spacing w:after="0"/>
        <w:jc w:val="both"/>
        <w:rPr>
          <w:rFonts w:cstheme="minorHAnsi"/>
          <w:sz w:val="20"/>
          <w:szCs w:val="20"/>
        </w:rPr>
      </w:pPr>
    </w:p>
    <w:p w14:paraId="256CD3AA" w14:textId="503CBF59" w:rsidR="006F5157" w:rsidRPr="00452029" w:rsidRDefault="006F5157" w:rsidP="00600BBF">
      <w:pPr>
        <w:pStyle w:val="Titre3"/>
        <w:spacing w:before="0"/>
        <w:rPr>
          <w:rFonts w:asciiTheme="minorHAnsi" w:hAnsiTheme="minorHAnsi" w:cstheme="minorHAnsi"/>
          <w:sz w:val="20"/>
          <w:szCs w:val="20"/>
        </w:rPr>
      </w:pPr>
      <w:bookmarkStart w:id="14" w:name="_Toc160105149"/>
      <w:r w:rsidRPr="00452029">
        <w:rPr>
          <w:rFonts w:asciiTheme="minorHAnsi" w:hAnsiTheme="minorHAnsi" w:cstheme="minorHAnsi"/>
          <w:sz w:val="20"/>
          <w:szCs w:val="20"/>
        </w:rPr>
        <w:t>7.5.   Données sensibles</w:t>
      </w:r>
      <w:bookmarkEnd w:id="14"/>
    </w:p>
    <w:p w14:paraId="5B00DA27" w14:textId="77777777" w:rsidR="006F5157" w:rsidRPr="00452029" w:rsidRDefault="006F5157" w:rsidP="00D92205">
      <w:pPr>
        <w:spacing w:after="0"/>
        <w:rPr>
          <w:sz w:val="20"/>
          <w:szCs w:val="20"/>
        </w:rPr>
      </w:pPr>
    </w:p>
    <w:p w14:paraId="4ABDE940" w14:textId="0D3AA805" w:rsidR="006F5157" w:rsidRPr="00452029" w:rsidRDefault="006F5157" w:rsidP="00452029">
      <w:pPr>
        <w:spacing w:after="0"/>
        <w:jc w:val="both"/>
        <w:rPr>
          <w:rFonts w:cstheme="minorHAnsi"/>
          <w:sz w:val="20"/>
          <w:szCs w:val="20"/>
        </w:rPr>
      </w:pPr>
      <w:r w:rsidRPr="00452029">
        <w:rPr>
          <w:rFonts w:cstheme="minorHAnsi"/>
          <w:sz w:val="20"/>
          <w:szCs w:val="20"/>
        </w:rPr>
        <w:t>Si le traitement porte sur des données à caractère personnel révélant l</w:t>
      </w:r>
      <w:r w:rsidR="00B335ED" w:rsidRPr="00452029">
        <w:rPr>
          <w:rFonts w:cstheme="minorHAnsi"/>
          <w:sz w:val="20"/>
          <w:szCs w:val="20"/>
        </w:rPr>
        <w:t>’</w:t>
      </w:r>
      <w:r w:rsidRPr="00452029">
        <w:rPr>
          <w:rFonts w:cstheme="minorHAnsi"/>
          <w:sz w:val="20"/>
          <w:szCs w:val="20"/>
        </w:rPr>
        <w:t>origine raciale ou ethnique, les opinions politiques, les convictions religieuses ou philosophiques ou l</w:t>
      </w:r>
      <w:r w:rsidR="00B335ED" w:rsidRPr="00452029">
        <w:rPr>
          <w:rFonts w:cstheme="minorHAnsi"/>
          <w:sz w:val="20"/>
          <w:szCs w:val="20"/>
        </w:rPr>
        <w:t>’</w:t>
      </w:r>
      <w:r w:rsidRPr="00452029">
        <w:rPr>
          <w:rFonts w:cstheme="minorHAnsi"/>
          <w:sz w:val="20"/>
          <w:szCs w:val="20"/>
        </w:rPr>
        <w:t>appartenance syndicale, ainsi que des données génétiques ou des données biométriques aux fins d</w:t>
      </w:r>
      <w:r w:rsidR="00B335ED" w:rsidRPr="00452029">
        <w:rPr>
          <w:rFonts w:cstheme="minorHAnsi"/>
          <w:sz w:val="20"/>
          <w:szCs w:val="20"/>
        </w:rPr>
        <w:t>’</w:t>
      </w:r>
      <w:r w:rsidRPr="00452029">
        <w:rPr>
          <w:rFonts w:cstheme="minorHAnsi"/>
          <w:sz w:val="20"/>
          <w:szCs w:val="20"/>
        </w:rPr>
        <w:t>identifier une personne physique de manière unique, des données concernant la santé ou des données concernant la vie sexuelle ou l</w:t>
      </w:r>
      <w:r w:rsidR="00B335ED" w:rsidRPr="00452029">
        <w:rPr>
          <w:rFonts w:cstheme="minorHAnsi"/>
          <w:sz w:val="20"/>
          <w:szCs w:val="20"/>
        </w:rPr>
        <w:t>’</w:t>
      </w:r>
      <w:r w:rsidRPr="00452029">
        <w:rPr>
          <w:rFonts w:cstheme="minorHAnsi"/>
          <w:sz w:val="20"/>
          <w:szCs w:val="20"/>
        </w:rPr>
        <w:t>orientation sexuelle d</w:t>
      </w:r>
      <w:r w:rsidR="00B335ED" w:rsidRPr="00452029">
        <w:rPr>
          <w:rFonts w:cstheme="minorHAnsi"/>
          <w:sz w:val="20"/>
          <w:szCs w:val="20"/>
        </w:rPr>
        <w:t>’</w:t>
      </w:r>
      <w:r w:rsidRPr="00452029">
        <w:rPr>
          <w:rFonts w:cstheme="minorHAnsi"/>
          <w:sz w:val="20"/>
          <w:szCs w:val="20"/>
        </w:rPr>
        <w:t>une personne physique, ou des données relatives aux condamnations pénales et aux infractions («</w:t>
      </w:r>
      <w:r w:rsidR="00B335ED" w:rsidRPr="00452029">
        <w:rPr>
          <w:rFonts w:cstheme="minorHAnsi"/>
          <w:sz w:val="20"/>
          <w:szCs w:val="20"/>
        </w:rPr>
        <w:t> </w:t>
      </w:r>
      <w:r w:rsidRPr="00452029">
        <w:rPr>
          <w:rFonts w:cstheme="minorHAnsi"/>
          <w:sz w:val="20"/>
          <w:szCs w:val="20"/>
        </w:rPr>
        <w:t>données sensibles</w:t>
      </w:r>
      <w:r w:rsidR="00B335ED" w:rsidRPr="00452029">
        <w:rPr>
          <w:rFonts w:cstheme="minorHAnsi"/>
          <w:sz w:val="20"/>
          <w:szCs w:val="20"/>
        </w:rPr>
        <w:t> </w:t>
      </w:r>
      <w:r w:rsidRPr="00452029">
        <w:rPr>
          <w:rFonts w:cstheme="minorHAnsi"/>
          <w:sz w:val="20"/>
          <w:szCs w:val="20"/>
        </w:rPr>
        <w:t>»), le sous-traitant applique des limitations spécifiques et/ou des garanties supplémentaires.</w:t>
      </w:r>
    </w:p>
    <w:p w14:paraId="72AA2958" w14:textId="77777777" w:rsidR="006F5157" w:rsidRPr="00452029" w:rsidRDefault="006F5157" w:rsidP="00452029">
      <w:pPr>
        <w:spacing w:after="0"/>
        <w:jc w:val="both"/>
        <w:rPr>
          <w:rFonts w:cstheme="minorHAnsi"/>
          <w:sz w:val="20"/>
          <w:szCs w:val="20"/>
        </w:rPr>
      </w:pPr>
    </w:p>
    <w:p w14:paraId="050100CB" w14:textId="0B8A2096" w:rsidR="006F5157" w:rsidRPr="00452029" w:rsidRDefault="006F5157" w:rsidP="00600BBF">
      <w:pPr>
        <w:pStyle w:val="Titre3"/>
        <w:spacing w:before="0"/>
        <w:rPr>
          <w:rFonts w:asciiTheme="minorHAnsi" w:hAnsiTheme="minorHAnsi" w:cstheme="minorHAnsi"/>
          <w:sz w:val="20"/>
          <w:szCs w:val="20"/>
        </w:rPr>
      </w:pPr>
      <w:bookmarkStart w:id="15" w:name="_Toc160105150"/>
      <w:r w:rsidRPr="00452029">
        <w:rPr>
          <w:rFonts w:asciiTheme="minorHAnsi" w:hAnsiTheme="minorHAnsi" w:cstheme="minorHAnsi"/>
          <w:sz w:val="20"/>
          <w:szCs w:val="20"/>
        </w:rPr>
        <w:t>7.6.   Documentation et conformité</w:t>
      </w:r>
      <w:bookmarkEnd w:id="15"/>
    </w:p>
    <w:p w14:paraId="12882DE9" w14:textId="77777777" w:rsidR="006F5157" w:rsidRPr="00452029" w:rsidRDefault="006F5157" w:rsidP="00D92205">
      <w:pPr>
        <w:spacing w:after="0"/>
      </w:pPr>
    </w:p>
    <w:p w14:paraId="79A2C774" w14:textId="0D4B6EF3"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doivent pouvoir démontrer la conformité avec les présentes clauses.</w:t>
      </w:r>
    </w:p>
    <w:p w14:paraId="048702C6" w14:textId="413D3907"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traite de manière rapide et adéquate les demandes du responsable du traitement concernant le traitement des données conformément aux présentes clauses.</w:t>
      </w:r>
    </w:p>
    <w:p w14:paraId="1FFFD9A8" w14:textId="4724CE8C"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 sous-traitant met à la disposition du responsable du traitement toutes les informations nécessaires pour démontrer le respect des obligations énoncées dans les présentes clauses et découlant directement du règlement (UE) 2016/679 et/ou du règlement (UE) 2018/1725. À la demande du responsable du traitement, le sous-traitant permet également la réalisation d</w:t>
      </w:r>
      <w:r w:rsidR="00B335ED" w:rsidRPr="00452029">
        <w:rPr>
          <w:rFonts w:cstheme="minorHAnsi"/>
          <w:sz w:val="20"/>
          <w:szCs w:val="20"/>
        </w:rPr>
        <w:t>’</w:t>
      </w:r>
      <w:r w:rsidRPr="00452029">
        <w:rPr>
          <w:rFonts w:cstheme="minorHAnsi"/>
          <w:sz w:val="20"/>
          <w:szCs w:val="20"/>
        </w:rPr>
        <w:t>audits des activités de traitement couvertes par les présentes clauses et y contribue, à intervalles raisonnables ou en présence d</w:t>
      </w:r>
      <w:r w:rsidR="00B335ED" w:rsidRPr="00452029">
        <w:rPr>
          <w:rFonts w:cstheme="minorHAnsi"/>
          <w:sz w:val="20"/>
          <w:szCs w:val="20"/>
        </w:rPr>
        <w:t>’</w:t>
      </w:r>
      <w:r w:rsidRPr="00452029">
        <w:rPr>
          <w:rFonts w:cstheme="minorHAnsi"/>
          <w:sz w:val="20"/>
          <w:szCs w:val="20"/>
        </w:rPr>
        <w:t>indices de non-conformité. Lorsqu</w:t>
      </w:r>
      <w:r w:rsidR="00B335ED" w:rsidRPr="00452029">
        <w:rPr>
          <w:rFonts w:cstheme="minorHAnsi"/>
          <w:sz w:val="20"/>
          <w:szCs w:val="20"/>
        </w:rPr>
        <w:t>’</w:t>
      </w:r>
      <w:r w:rsidRPr="00452029">
        <w:rPr>
          <w:rFonts w:cstheme="minorHAnsi"/>
          <w:sz w:val="20"/>
          <w:szCs w:val="20"/>
        </w:rPr>
        <w:t>il décide d</w:t>
      </w:r>
      <w:r w:rsidR="00B335ED" w:rsidRPr="00452029">
        <w:rPr>
          <w:rFonts w:cstheme="minorHAnsi"/>
          <w:sz w:val="20"/>
          <w:szCs w:val="20"/>
        </w:rPr>
        <w:t>’</w:t>
      </w:r>
      <w:r w:rsidRPr="00452029">
        <w:rPr>
          <w:rFonts w:cstheme="minorHAnsi"/>
          <w:sz w:val="20"/>
          <w:szCs w:val="20"/>
        </w:rPr>
        <w:t>un examen ou d</w:t>
      </w:r>
      <w:r w:rsidR="00B335ED" w:rsidRPr="00452029">
        <w:rPr>
          <w:rFonts w:cstheme="minorHAnsi"/>
          <w:sz w:val="20"/>
          <w:szCs w:val="20"/>
        </w:rPr>
        <w:t>’</w:t>
      </w:r>
      <w:r w:rsidRPr="00452029">
        <w:rPr>
          <w:rFonts w:cstheme="minorHAnsi"/>
          <w:sz w:val="20"/>
          <w:szCs w:val="20"/>
        </w:rPr>
        <w:t>un audit, le responsable du traitement peut tenir compte des certifications pertinentes en possession du sous-traitant.</w:t>
      </w:r>
    </w:p>
    <w:p w14:paraId="008CCD65" w14:textId="46767825" w:rsidR="006F5157" w:rsidRPr="00452029" w:rsidRDefault="006F5157" w:rsidP="00452029">
      <w:pPr>
        <w:pStyle w:val="Paragraphedeliste"/>
        <w:numPr>
          <w:ilvl w:val="0"/>
          <w:numId w:val="10"/>
        </w:numPr>
        <w:spacing w:after="0"/>
        <w:jc w:val="both"/>
        <w:rPr>
          <w:rFonts w:cstheme="minorHAnsi"/>
          <w:sz w:val="20"/>
          <w:szCs w:val="20"/>
        </w:rPr>
      </w:pPr>
      <w:bookmarkStart w:id="16" w:name="_Hlk103871772"/>
      <w:r w:rsidRPr="00452029">
        <w:rPr>
          <w:rFonts w:cstheme="minorHAnsi"/>
          <w:sz w:val="20"/>
          <w:szCs w:val="20"/>
        </w:rPr>
        <w:t>Le responsable du traitement peut décider de procéder lui-même à l</w:t>
      </w:r>
      <w:r w:rsidR="00B335ED" w:rsidRPr="00452029">
        <w:rPr>
          <w:rFonts w:cstheme="minorHAnsi"/>
          <w:sz w:val="20"/>
          <w:szCs w:val="20"/>
        </w:rPr>
        <w:t>’</w:t>
      </w:r>
      <w:r w:rsidRPr="00452029">
        <w:rPr>
          <w:rFonts w:cstheme="minorHAnsi"/>
          <w:sz w:val="20"/>
          <w:szCs w:val="20"/>
        </w:rPr>
        <w:t>audit ou de mandater un auditeur indépendant. Les audits peuvent également comprendre des inspections dans les locaux ou les installations physiques du sous-traitant et sont, le cas échéant, effectués moyennant un préavis raisonnable.</w:t>
      </w:r>
    </w:p>
    <w:bookmarkEnd w:id="16"/>
    <w:p w14:paraId="4D63BB17" w14:textId="7A81A06F" w:rsidR="006F5157" w:rsidRPr="00452029" w:rsidRDefault="006F5157" w:rsidP="00452029">
      <w:pPr>
        <w:pStyle w:val="Paragraphedeliste"/>
        <w:numPr>
          <w:ilvl w:val="0"/>
          <w:numId w:val="10"/>
        </w:numPr>
        <w:spacing w:after="0"/>
        <w:jc w:val="both"/>
        <w:rPr>
          <w:rFonts w:cstheme="minorHAnsi"/>
          <w:sz w:val="20"/>
          <w:szCs w:val="20"/>
        </w:rPr>
      </w:pPr>
      <w:r w:rsidRPr="00452029">
        <w:rPr>
          <w:rFonts w:cstheme="minorHAnsi"/>
          <w:sz w:val="20"/>
          <w:szCs w:val="20"/>
        </w:rPr>
        <w:t>Les parties mettent à la disposition de l</w:t>
      </w:r>
      <w:r w:rsidR="00B335ED" w:rsidRPr="00452029">
        <w:rPr>
          <w:rFonts w:cstheme="minorHAnsi"/>
          <w:sz w:val="20"/>
          <w:szCs w:val="20"/>
        </w:rPr>
        <w:t>’</w:t>
      </w:r>
      <w:r w:rsidRPr="00452029">
        <w:rPr>
          <w:rFonts w:cstheme="minorHAnsi"/>
          <w:sz w:val="20"/>
          <w:szCs w:val="20"/>
        </w:rPr>
        <w:t>autorité de contrôle compétente/des autorités de contrôle compétentes, dès que celles-ci en font la demande, les informations énoncées dans la présente clause, y compris les résultats de tout audit.</w:t>
      </w:r>
    </w:p>
    <w:p w14:paraId="060D3AE6" w14:textId="77777777" w:rsidR="006F5157" w:rsidRPr="00452029" w:rsidRDefault="006F5157" w:rsidP="00452029">
      <w:pPr>
        <w:spacing w:after="0"/>
        <w:jc w:val="both"/>
        <w:rPr>
          <w:rFonts w:cstheme="minorHAnsi"/>
          <w:sz w:val="20"/>
          <w:szCs w:val="20"/>
        </w:rPr>
      </w:pPr>
    </w:p>
    <w:p w14:paraId="44993F5A" w14:textId="0F765525" w:rsidR="006F5157" w:rsidRPr="00452029" w:rsidRDefault="006F5157" w:rsidP="00600BBF">
      <w:pPr>
        <w:pStyle w:val="Titre3"/>
        <w:spacing w:before="0"/>
        <w:rPr>
          <w:rFonts w:asciiTheme="minorHAnsi" w:hAnsiTheme="minorHAnsi" w:cstheme="minorHAnsi"/>
          <w:sz w:val="20"/>
          <w:szCs w:val="20"/>
        </w:rPr>
      </w:pPr>
      <w:bookmarkStart w:id="17" w:name="_Toc160105151"/>
      <w:r w:rsidRPr="00452029">
        <w:rPr>
          <w:rFonts w:asciiTheme="minorHAnsi" w:hAnsiTheme="minorHAnsi" w:cstheme="minorHAnsi"/>
          <w:sz w:val="20"/>
          <w:szCs w:val="20"/>
        </w:rPr>
        <w:t>7.7.   Recours à des sous-traitants ultérieurs</w:t>
      </w:r>
      <w:bookmarkEnd w:id="17"/>
    </w:p>
    <w:p w14:paraId="46204992" w14:textId="77777777" w:rsidR="006F5157" w:rsidRPr="00452029" w:rsidRDefault="006F5157" w:rsidP="00D92205">
      <w:pPr>
        <w:spacing w:after="0"/>
        <w:rPr>
          <w:sz w:val="20"/>
          <w:szCs w:val="20"/>
        </w:rPr>
      </w:pPr>
    </w:p>
    <w:p w14:paraId="2FDD6FA9" w14:textId="699A7482" w:rsidR="006F5157" w:rsidRPr="00452029" w:rsidRDefault="006D489D" w:rsidP="00452029">
      <w:pPr>
        <w:pStyle w:val="Paragraphedeliste"/>
        <w:numPr>
          <w:ilvl w:val="0"/>
          <w:numId w:val="12"/>
        </w:numPr>
        <w:spacing w:after="0"/>
        <w:jc w:val="both"/>
        <w:rPr>
          <w:rFonts w:cstheme="minorHAnsi"/>
          <w:sz w:val="20"/>
          <w:szCs w:val="20"/>
        </w:rPr>
      </w:pPr>
      <w:r w:rsidRPr="00452029">
        <w:rPr>
          <w:rFonts w:cstheme="minorHAnsi"/>
          <w:sz w:val="20"/>
          <w:szCs w:val="20"/>
        </w:rPr>
        <w:t>L</w:t>
      </w:r>
      <w:r w:rsidR="006F5157" w:rsidRPr="00452029">
        <w:rPr>
          <w:rFonts w:cstheme="minorHAnsi"/>
          <w:sz w:val="20"/>
          <w:szCs w:val="20"/>
        </w:rPr>
        <w:t>e sous-traitant n</w:t>
      </w:r>
      <w:r w:rsidR="00B335ED" w:rsidRPr="00452029">
        <w:rPr>
          <w:rFonts w:cstheme="minorHAnsi"/>
          <w:sz w:val="20"/>
          <w:szCs w:val="20"/>
        </w:rPr>
        <w:t>’</w:t>
      </w:r>
      <w:r w:rsidR="006F5157" w:rsidRPr="00452029">
        <w:rPr>
          <w:rFonts w:cstheme="minorHAnsi"/>
          <w:sz w:val="20"/>
          <w:szCs w:val="20"/>
        </w:rPr>
        <w:t>est pas autorisé à sous-traiter à un sous-traitant ultérieur les opérations de traitement qu</w:t>
      </w:r>
      <w:r w:rsidR="00B335ED" w:rsidRPr="00452029">
        <w:rPr>
          <w:rFonts w:cstheme="minorHAnsi"/>
          <w:sz w:val="20"/>
          <w:szCs w:val="20"/>
        </w:rPr>
        <w:t>’</w:t>
      </w:r>
      <w:r w:rsidR="006F5157" w:rsidRPr="00452029">
        <w:rPr>
          <w:rFonts w:cstheme="minorHAnsi"/>
          <w:sz w:val="20"/>
          <w:szCs w:val="20"/>
        </w:rPr>
        <w:t>il effectue pour le compte du responsable du traitement en vertu des présentes clauses sans l</w:t>
      </w:r>
      <w:r w:rsidR="00B335ED" w:rsidRPr="00452029">
        <w:rPr>
          <w:rFonts w:cstheme="minorHAnsi"/>
          <w:sz w:val="20"/>
          <w:szCs w:val="20"/>
        </w:rPr>
        <w:t>’</w:t>
      </w:r>
      <w:r w:rsidR="006F5157" w:rsidRPr="00452029">
        <w:rPr>
          <w:rFonts w:cstheme="minorHAnsi"/>
          <w:sz w:val="20"/>
          <w:szCs w:val="20"/>
        </w:rPr>
        <w:t>autorisation écrite spécifique préalable du responsable du traitement. Le sous-traitant soumet la demande d</w:t>
      </w:r>
      <w:r w:rsidR="00B335ED" w:rsidRPr="00452029">
        <w:rPr>
          <w:rFonts w:cstheme="minorHAnsi"/>
          <w:sz w:val="20"/>
          <w:szCs w:val="20"/>
        </w:rPr>
        <w:t>’</w:t>
      </w:r>
      <w:r w:rsidR="006F5157" w:rsidRPr="00452029">
        <w:rPr>
          <w:rFonts w:cstheme="minorHAnsi"/>
          <w:sz w:val="20"/>
          <w:szCs w:val="20"/>
        </w:rPr>
        <w:t xml:space="preserve">autorisation spécifique au moins </w:t>
      </w:r>
      <w:r w:rsidR="00D53B4B">
        <w:rPr>
          <w:rFonts w:cstheme="minorHAnsi"/>
          <w:sz w:val="20"/>
          <w:szCs w:val="20"/>
        </w:rPr>
        <w:t>deux mois</w:t>
      </w:r>
      <w:r w:rsidR="006F5157" w:rsidRPr="00452029">
        <w:rPr>
          <w:rFonts w:cstheme="minorHAnsi"/>
          <w:sz w:val="20"/>
          <w:szCs w:val="20"/>
        </w:rPr>
        <w:t xml:space="preserve"> avant le recrutement du sous-traitant ultérieur en question, ainsi que les informations nécessaires pour permettre au responsable du traitement de prendre une décision au sujet de l</w:t>
      </w:r>
      <w:r w:rsidR="00B335ED" w:rsidRPr="00452029">
        <w:rPr>
          <w:rFonts w:cstheme="minorHAnsi"/>
          <w:sz w:val="20"/>
          <w:szCs w:val="20"/>
        </w:rPr>
        <w:t>’</w:t>
      </w:r>
      <w:r w:rsidR="006F5157" w:rsidRPr="00452029">
        <w:rPr>
          <w:rFonts w:cstheme="minorHAnsi"/>
          <w:sz w:val="20"/>
          <w:szCs w:val="20"/>
        </w:rPr>
        <w:t>autorisation. La liste des sous-traitants ultérieurs autorisés par le responsable du traitement figure à l</w:t>
      </w:r>
      <w:r w:rsidR="00B335ED" w:rsidRPr="00452029">
        <w:rPr>
          <w:rFonts w:cstheme="minorHAnsi"/>
          <w:sz w:val="20"/>
          <w:szCs w:val="20"/>
        </w:rPr>
        <w:t>’</w:t>
      </w:r>
      <w:r w:rsidR="006F5157" w:rsidRPr="00452029">
        <w:rPr>
          <w:rFonts w:cstheme="minorHAnsi"/>
          <w:sz w:val="20"/>
          <w:szCs w:val="20"/>
        </w:rPr>
        <w:t>annexe IV, que les parties tiennent à jour.</w:t>
      </w:r>
    </w:p>
    <w:p w14:paraId="3FD10F7E" w14:textId="5279D72A" w:rsidR="006F5157" w:rsidRPr="00452029" w:rsidRDefault="00D53B4B" w:rsidP="00452029">
      <w:pPr>
        <w:pStyle w:val="Paragraphedeliste"/>
        <w:numPr>
          <w:ilvl w:val="0"/>
          <w:numId w:val="12"/>
        </w:numPr>
        <w:spacing w:after="0"/>
        <w:jc w:val="both"/>
        <w:rPr>
          <w:rFonts w:cstheme="minorHAnsi"/>
          <w:sz w:val="20"/>
          <w:szCs w:val="20"/>
        </w:rPr>
      </w:pPr>
      <w:r>
        <w:rPr>
          <w:rFonts w:cstheme="minorHAnsi"/>
          <w:sz w:val="20"/>
          <w:szCs w:val="20"/>
        </w:rPr>
        <w:t>L</w:t>
      </w:r>
      <w:r w:rsidR="006F5157" w:rsidRPr="00452029">
        <w:rPr>
          <w:rFonts w:cstheme="minorHAnsi"/>
          <w:sz w:val="20"/>
          <w:szCs w:val="20"/>
        </w:rPr>
        <w:t>orsque le sous-traitant recrute un sous-traitant ultérieur pour mener des activités de traitement spécifiques (pour le compte du responsable du traitement), il le fait au moyen d</w:t>
      </w:r>
      <w:r w:rsidR="00B335ED" w:rsidRPr="00452029">
        <w:rPr>
          <w:rFonts w:cstheme="minorHAnsi"/>
          <w:sz w:val="20"/>
          <w:szCs w:val="20"/>
        </w:rPr>
        <w:t>’</w:t>
      </w:r>
      <w:r w:rsidR="006F5157" w:rsidRPr="00452029">
        <w:rPr>
          <w:rFonts w:cstheme="minorHAnsi"/>
          <w:sz w:val="20"/>
          <w:szCs w:val="20"/>
        </w:rPr>
        <w:t>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1EB7C3B1" w14:textId="1A2B37FA"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À la demande du responsable du traitement, le sous-traitant lui fournit une copie de ce contrat conclu avec le sous-traitant ultérieur et de toute modification qui y est apportée ultérieurement. Dans la mesure nécessaire à la protection des secrets d</w:t>
      </w:r>
      <w:r w:rsidR="00B335ED" w:rsidRPr="00452029">
        <w:rPr>
          <w:rFonts w:cstheme="minorHAnsi"/>
          <w:sz w:val="20"/>
          <w:szCs w:val="20"/>
        </w:rPr>
        <w:t>’</w:t>
      </w:r>
      <w:r w:rsidRPr="00452029">
        <w:rPr>
          <w:rFonts w:cstheme="minorHAnsi"/>
          <w:sz w:val="20"/>
          <w:szCs w:val="20"/>
        </w:rPr>
        <w:t>affaires ou d</w:t>
      </w:r>
      <w:r w:rsidR="00B335ED" w:rsidRPr="00452029">
        <w:rPr>
          <w:rFonts w:cstheme="minorHAnsi"/>
          <w:sz w:val="20"/>
          <w:szCs w:val="20"/>
        </w:rPr>
        <w:t>’</w:t>
      </w:r>
      <w:r w:rsidRPr="00452029">
        <w:rPr>
          <w:rFonts w:cstheme="minorHAnsi"/>
          <w:sz w:val="20"/>
          <w:szCs w:val="20"/>
        </w:rPr>
        <w:t>autres informations confidentielles, y compris les données à caractère personnel, le sous-traitant peut expurger le texte du contrat avant d</w:t>
      </w:r>
      <w:r w:rsidR="00B335ED" w:rsidRPr="00452029">
        <w:rPr>
          <w:rFonts w:cstheme="minorHAnsi"/>
          <w:sz w:val="20"/>
          <w:szCs w:val="20"/>
        </w:rPr>
        <w:t>’</w:t>
      </w:r>
      <w:r w:rsidRPr="00452029">
        <w:rPr>
          <w:rFonts w:cstheme="minorHAnsi"/>
          <w:sz w:val="20"/>
          <w:szCs w:val="20"/>
        </w:rPr>
        <w:t>en diffuser une copie.</w:t>
      </w:r>
    </w:p>
    <w:p w14:paraId="2F29F419" w14:textId="35FE44EC"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lastRenderedPageBreak/>
        <w:t>Le sous-traitant demeure pleinement responsable, à l</w:t>
      </w:r>
      <w:r w:rsidR="00B335ED" w:rsidRPr="00452029">
        <w:rPr>
          <w:rFonts w:cstheme="minorHAnsi"/>
          <w:sz w:val="20"/>
          <w:szCs w:val="20"/>
        </w:rPr>
        <w:t>’</w:t>
      </w:r>
      <w:r w:rsidRPr="00452029">
        <w:rPr>
          <w:rFonts w:cstheme="minorHAnsi"/>
          <w:sz w:val="20"/>
          <w:szCs w:val="20"/>
        </w:rPr>
        <w:t>égard du responsable du traitement, de l</w:t>
      </w:r>
      <w:r w:rsidR="00B335ED" w:rsidRPr="00452029">
        <w:rPr>
          <w:rFonts w:cstheme="minorHAnsi"/>
          <w:sz w:val="20"/>
          <w:szCs w:val="20"/>
        </w:rPr>
        <w:t>’</w:t>
      </w:r>
      <w:r w:rsidRPr="00452029">
        <w:rPr>
          <w:rFonts w:cstheme="minorHAnsi"/>
          <w:sz w:val="20"/>
          <w:szCs w:val="20"/>
        </w:rPr>
        <w:t>exécution des obligations du sous-traitant ultérieur conformément au contrat conclu avec le sous-traitant ultérieur. Le sous-traitant informe le responsable du traitement de tout manquement du sous-traitant ultérieur à ses obligations contractuelles.</w:t>
      </w:r>
    </w:p>
    <w:p w14:paraId="1C1451A2" w14:textId="08B8532B" w:rsidR="006F5157" w:rsidRPr="00452029" w:rsidRDefault="006F5157" w:rsidP="00452029">
      <w:pPr>
        <w:pStyle w:val="Paragraphedeliste"/>
        <w:numPr>
          <w:ilvl w:val="0"/>
          <w:numId w:val="12"/>
        </w:numPr>
        <w:spacing w:after="0"/>
        <w:jc w:val="both"/>
        <w:rPr>
          <w:rFonts w:cstheme="minorHAnsi"/>
          <w:sz w:val="20"/>
          <w:szCs w:val="20"/>
        </w:rPr>
      </w:pPr>
      <w:r w:rsidRPr="00452029">
        <w:rPr>
          <w:rFonts w:cstheme="minorHAnsi"/>
          <w:sz w:val="20"/>
          <w:szCs w:val="20"/>
        </w:rPr>
        <w:t>Le sous-traitant convient avec le sous-traitant ultérieur d</w:t>
      </w:r>
      <w:r w:rsidR="00B335ED" w:rsidRPr="00452029">
        <w:rPr>
          <w:rFonts w:cstheme="minorHAnsi"/>
          <w:sz w:val="20"/>
          <w:szCs w:val="20"/>
        </w:rPr>
        <w:t>’</w:t>
      </w:r>
      <w:r w:rsidRPr="00452029">
        <w:rPr>
          <w:rFonts w:cstheme="minorHAnsi"/>
          <w:sz w:val="20"/>
          <w:szCs w:val="20"/>
        </w:rPr>
        <w:t>une clause du tiers bénéficiaire selon laquelle — dans le cas où le sous-traitant a matériellement disparu, a cessé d</w:t>
      </w:r>
      <w:r w:rsidR="00B335ED" w:rsidRPr="00452029">
        <w:rPr>
          <w:rFonts w:cstheme="minorHAnsi"/>
          <w:sz w:val="20"/>
          <w:szCs w:val="20"/>
        </w:rPr>
        <w:t>’</w:t>
      </w:r>
      <w:r w:rsidRPr="00452029">
        <w:rPr>
          <w:rFonts w:cstheme="minorHAnsi"/>
          <w:sz w:val="20"/>
          <w:szCs w:val="20"/>
        </w:rPr>
        <w:t>exister en droit ou est devenu insolvable — le responsable du traitement a le droit de résilier le contrat conclu avec le sous-traitant ultérieur et de donner instruction au sous-traitant ultérieur d</w:t>
      </w:r>
      <w:r w:rsidR="00B335ED" w:rsidRPr="00452029">
        <w:rPr>
          <w:rFonts w:cstheme="minorHAnsi"/>
          <w:sz w:val="20"/>
          <w:szCs w:val="20"/>
        </w:rPr>
        <w:t>’</w:t>
      </w:r>
      <w:r w:rsidRPr="00452029">
        <w:rPr>
          <w:rFonts w:cstheme="minorHAnsi"/>
          <w:sz w:val="20"/>
          <w:szCs w:val="20"/>
        </w:rPr>
        <w:t>effacer ou de renvoyer les données à caractère personnel.</w:t>
      </w:r>
    </w:p>
    <w:p w14:paraId="528C68C0" w14:textId="77777777" w:rsidR="006F5157" w:rsidRPr="00452029" w:rsidRDefault="006F5157" w:rsidP="00452029">
      <w:pPr>
        <w:spacing w:after="0"/>
        <w:jc w:val="both"/>
        <w:rPr>
          <w:rFonts w:cstheme="minorHAnsi"/>
          <w:sz w:val="20"/>
          <w:szCs w:val="20"/>
        </w:rPr>
      </w:pPr>
    </w:p>
    <w:p w14:paraId="6F9B70BA" w14:textId="5A12B3B7" w:rsidR="006F5157" w:rsidRPr="00452029" w:rsidRDefault="006F5157" w:rsidP="00600BBF">
      <w:pPr>
        <w:pStyle w:val="Titre3"/>
        <w:spacing w:before="0"/>
        <w:rPr>
          <w:rFonts w:asciiTheme="minorHAnsi" w:hAnsiTheme="minorHAnsi" w:cstheme="minorHAnsi"/>
          <w:sz w:val="20"/>
          <w:szCs w:val="20"/>
        </w:rPr>
      </w:pPr>
      <w:bookmarkStart w:id="18" w:name="_Toc160105152"/>
      <w:r w:rsidRPr="00452029">
        <w:rPr>
          <w:rFonts w:asciiTheme="minorHAnsi" w:hAnsiTheme="minorHAnsi" w:cstheme="minorHAnsi"/>
          <w:sz w:val="20"/>
          <w:szCs w:val="20"/>
        </w:rPr>
        <w:t>7.8.   Transferts internationaux</w:t>
      </w:r>
      <w:bookmarkEnd w:id="18"/>
    </w:p>
    <w:p w14:paraId="39408DC0" w14:textId="77777777" w:rsidR="006F5157" w:rsidRPr="00452029" w:rsidRDefault="006F5157" w:rsidP="00D92205">
      <w:pPr>
        <w:spacing w:after="0"/>
        <w:rPr>
          <w:sz w:val="20"/>
          <w:szCs w:val="20"/>
        </w:rPr>
      </w:pPr>
    </w:p>
    <w:p w14:paraId="53E84524" w14:textId="66F4951D"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Tout transfert de données vers un pays tiers ou une organisation internationale par le sous-traitant n</w:t>
      </w:r>
      <w:r w:rsidR="00B335ED" w:rsidRPr="00452029">
        <w:rPr>
          <w:rFonts w:cstheme="minorHAnsi"/>
          <w:sz w:val="20"/>
          <w:szCs w:val="20"/>
        </w:rPr>
        <w:t>’</w:t>
      </w:r>
      <w:r w:rsidRPr="00452029">
        <w:rPr>
          <w:rFonts w:cstheme="minorHAnsi"/>
          <w:sz w:val="20"/>
          <w:szCs w:val="20"/>
        </w:rPr>
        <w:t>est effectué que sur la base d</w:t>
      </w:r>
      <w:r w:rsidR="00B335ED" w:rsidRPr="00452029">
        <w:rPr>
          <w:rFonts w:cstheme="minorHAnsi"/>
          <w:sz w:val="20"/>
          <w:szCs w:val="20"/>
        </w:rPr>
        <w:t>’</w:t>
      </w:r>
      <w:r w:rsidRPr="00452029">
        <w:rPr>
          <w:rFonts w:cstheme="minorHAnsi"/>
          <w:sz w:val="20"/>
          <w:szCs w:val="20"/>
        </w:rPr>
        <w:t>instructions documentées du responsable du traitement ou afin de satisfaire à une exigence spécifique du droit de l</w:t>
      </w:r>
      <w:r w:rsidR="00B335ED" w:rsidRPr="00452029">
        <w:rPr>
          <w:rFonts w:cstheme="minorHAnsi"/>
          <w:sz w:val="20"/>
          <w:szCs w:val="20"/>
        </w:rPr>
        <w:t>’</w:t>
      </w:r>
      <w:r w:rsidRPr="00452029">
        <w:rPr>
          <w:rFonts w:cstheme="minorHAnsi"/>
          <w:sz w:val="20"/>
          <w:szCs w:val="20"/>
        </w:rPr>
        <w:t>Union ou du droit de l</w:t>
      </w:r>
      <w:r w:rsidR="00B335ED" w:rsidRPr="00452029">
        <w:rPr>
          <w:rFonts w:cstheme="minorHAnsi"/>
          <w:sz w:val="20"/>
          <w:szCs w:val="20"/>
        </w:rPr>
        <w:t>’</w:t>
      </w:r>
      <w:r w:rsidRPr="00452029">
        <w:rPr>
          <w:rFonts w:cstheme="minorHAnsi"/>
          <w:sz w:val="20"/>
          <w:szCs w:val="20"/>
        </w:rPr>
        <w:t>État membre à laquelle le sous-traitant est soumis et s</w:t>
      </w:r>
      <w:r w:rsidR="00B335ED" w:rsidRPr="00452029">
        <w:rPr>
          <w:rFonts w:cstheme="minorHAnsi"/>
          <w:sz w:val="20"/>
          <w:szCs w:val="20"/>
        </w:rPr>
        <w:t>’</w:t>
      </w:r>
      <w:r w:rsidRPr="00452029">
        <w:rPr>
          <w:rFonts w:cstheme="minorHAnsi"/>
          <w:sz w:val="20"/>
          <w:szCs w:val="20"/>
        </w:rPr>
        <w:t>effectue conformément au chapitre V du règlement (UE) 2016/679 ou du règlement (UE) 2018/1725.</w:t>
      </w:r>
    </w:p>
    <w:p w14:paraId="3780D4AB" w14:textId="347D0C29" w:rsidR="006F5157" w:rsidRPr="00452029" w:rsidRDefault="006F5157" w:rsidP="00452029">
      <w:pPr>
        <w:pStyle w:val="Paragraphedeliste"/>
        <w:numPr>
          <w:ilvl w:val="0"/>
          <w:numId w:val="14"/>
        </w:numPr>
        <w:spacing w:after="0"/>
        <w:jc w:val="both"/>
        <w:rPr>
          <w:rFonts w:cstheme="minorHAnsi"/>
          <w:sz w:val="20"/>
          <w:szCs w:val="20"/>
        </w:rPr>
      </w:pPr>
      <w:r w:rsidRPr="00452029">
        <w:rPr>
          <w:rFonts w:cstheme="minorHAnsi"/>
          <w:sz w:val="20"/>
          <w:szCs w:val="20"/>
        </w:rPr>
        <w:t xml:space="preserve">Le responsable du traitement convient que lorsque le sous-traitant recrute un sous-traitant ultérieur conformément à la </w:t>
      </w:r>
      <w:r w:rsidR="000420D0">
        <w:rPr>
          <w:rFonts w:cstheme="minorHAnsi"/>
          <w:sz w:val="20"/>
          <w:szCs w:val="20"/>
        </w:rPr>
        <w:t>Clause</w:t>
      </w:r>
      <w:r w:rsidRPr="00452029">
        <w:rPr>
          <w:rFonts w:cstheme="minorHAnsi"/>
          <w:sz w:val="20"/>
          <w:szCs w:val="20"/>
        </w:rPr>
        <w:t xml:space="preserve"> 7.7 pour mener des activités de traitement spécifiques (pour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w:t>
      </w:r>
      <w:r w:rsidR="00B335ED" w:rsidRPr="00452029">
        <w:rPr>
          <w:rFonts w:cstheme="minorHAnsi"/>
          <w:sz w:val="20"/>
          <w:szCs w:val="20"/>
        </w:rPr>
        <w:t>’</w:t>
      </w:r>
      <w:r w:rsidRPr="00452029">
        <w:rPr>
          <w:rFonts w:cstheme="minorHAnsi"/>
          <w:sz w:val="20"/>
          <w:szCs w:val="20"/>
        </w:rPr>
        <w:t>article 46, paragraphe 2, du règlement (UE) 2016/679, pour autant que les conditions d</w:t>
      </w:r>
      <w:r w:rsidR="00B335ED" w:rsidRPr="00452029">
        <w:rPr>
          <w:rFonts w:cstheme="minorHAnsi"/>
          <w:sz w:val="20"/>
          <w:szCs w:val="20"/>
        </w:rPr>
        <w:t>’</w:t>
      </w:r>
      <w:r w:rsidRPr="00452029">
        <w:rPr>
          <w:rFonts w:cstheme="minorHAnsi"/>
          <w:sz w:val="20"/>
          <w:szCs w:val="20"/>
        </w:rPr>
        <w:t>utilisation de ces clauses contractuelles types soient remplies.</w:t>
      </w:r>
    </w:p>
    <w:p w14:paraId="646B6E39" w14:textId="77777777" w:rsidR="006F5157" w:rsidRPr="00452029" w:rsidRDefault="006F5157" w:rsidP="00452029">
      <w:pPr>
        <w:spacing w:after="0"/>
        <w:jc w:val="both"/>
        <w:rPr>
          <w:rFonts w:cstheme="minorHAnsi"/>
          <w:sz w:val="20"/>
          <w:szCs w:val="20"/>
        </w:rPr>
      </w:pPr>
    </w:p>
    <w:p w14:paraId="6BD716D2" w14:textId="5E5DAA23" w:rsidR="006F5157" w:rsidRPr="00452029" w:rsidRDefault="006F5157" w:rsidP="00600BBF">
      <w:pPr>
        <w:pStyle w:val="Titre2"/>
        <w:spacing w:before="0"/>
        <w:rPr>
          <w:rFonts w:asciiTheme="minorHAnsi" w:hAnsiTheme="minorHAnsi" w:cstheme="minorHAnsi"/>
          <w:sz w:val="20"/>
          <w:szCs w:val="20"/>
        </w:rPr>
      </w:pPr>
      <w:bookmarkStart w:id="19" w:name="_Toc160105153"/>
      <w:r w:rsidRPr="00452029">
        <w:rPr>
          <w:rFonts w:asciiTheme="minorHAnsi" w:hAnsiTheme="minorHAnsi" w:cstheme="minorHAnsi"/>
          <w:sz w:val="20"/>
          <w:szCs w:val="20"/>
        </w:rPr>
        <w:t>Clause 8</w:t>
      </w:r>
      <w:r w:rsidR="006D489D" w:rsidRPr="00452029">
        <w:rPr>
          <w:rFonts w:asciiTheme="minorHAnsi" w:hAnsiTheme="minorHAnsi" w:cstheme="minorHAnsi"/>
          <w:sz w:val="20"/>
          <w:szCs w:val="20"/>
        </w:rPr>
        <w:t xml:space="preserve"> - </w:t>
      </w:r>
      <w:r w:rsidRPr="00452029">
        <w:rPr>
          <w:rFonts w:asciiTheme="minorHAnsi" w:hAnsiTheme="minorHAnsi" w:cstheme="minorHAnsi"/>
          <w:sz w:val="20"/>
          <w:szCs w:val="20"/>
        </w:rPr>
        <w:t>Assistance au responsable du traitement</w:t>
      </w:r>
      <w:bookmarkEnd w:id="19"/>
    </w:p>
    <w:p w14:paraId="3593730C" w14:textId="77777777" w:rsidR="006F5157" w:rsidRPr="00452029" w:rsidRDefault="006F5157" w:rsidP="00D92205">
      <w:pPr>
        <w:spacing w:after="0"/>
        <w:rPr>
          <w:sz w:val="20"/>
          <w:szCs w:val="20"/>
        </w:rPr>
      </w:pPr>
    </w:p>
    <w:p w14:paraId="7F0AFC9F" w14:textId="6449F753"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informe sans délai le responsable du traitement de toute demande qu</w:t>
      </w:r>
      <w:r w:rsidR="00B335ED" w:rsidRPr="00452029">
        <w:rPr>
          <w:rFonts w:cstheme="minorHAnsi"/>
          <w:sz w:val="20"/>
          <w:szCs w:val="20"/>
        </w:rPr>
        <w:t>’</w:t>
      </w:r>
      <w:r w:rsidRPr="00452029">
        <w:rPr>
          <w:rFonts w:cstheme="minorHAnsi"/>
          <w:sz w:val="20"/>
          <w:szCs w:val="20"/>
        </w:rPr>
        <w:t>il a reçue de la part de la personne concernée. Il ne donne pas lui-même suite à cette demande, à moins que le responsable du traitement des données ne l</w:t>
      </w:r>
      <w:r w:rsidR="00B335ED" w:rsidRPr="00452029">
        <w:rPr>
          <w:rFonts w:cstheme="minorHAnsi"/>
          <w:sz w:val="20"/>
          <w:szCs w:val="20"/>
        </w:rPr>
        <w:t>’</w:t>
      </w:r>
      <w:r w:rsidRPr="00452029">
        <w:rPr>
          <w:rFonts w:cstheme="minorHAnsi"/>
          <w:sz w:val="20"/>
          <w:szCs w:val="20"/>
        </w:rPr>
        <w:t>y ait autorisé.</w:t>
      </w:r>
    </w:p>
    <w:p w14:paraId="086A4938" w14:textId="77225E3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Le sous-traitant prête assistance au responsable du traitement pour ce qui est de remplir l</w:t>
      </w:r>
      <w:r w:rsidR="00B335ED" w:rsidRPr="00452029">
        <w:rPr>
          <w:rFonts w:cstheme="minorHAnsi"/>
          <w:sz w:val="20"/>
          <w:szCs w:val="20"/>
        </w:rPr>
        <w:t>’</w:t>
      </w:r>
      <w:r w:rsidRPr="00452029">
        <w:rPr>
          <w:rFonts w:cstheme="minorHAnsi"/>
          <w:sz w:val="20"/>
          <w:szCs w:val="20"/>
        </w:rPr>
        <w:t>obligation qui lui incombe de répondre aux demandes des personnes concernées d</w:t>
      </w:r>
      <w:r w:rsidR="00B335ED" w:rsidRPr="00452029">
        <w:rPr>
          <w:rFonts w:cstheme="minorHAnsi"/>
          <w:sz w:val="20"/>
          <w:szCs w:val="20"/>
        </w:rPr>
        <w:t>’</w:t>
      </w:r>
      <w:r w:rsidRPr="00452029">
        <w:rPr>
          <w:rFonts w:cstheme="minorHAnsi"/>
          <w:sz w:val="20"/>
          <w:szCs w:val="20"/>
        </w:rPr>
        <w:t>exercer leurs droits, en tenant compte de la nature du traitement. Dans l</w:t>
      </w:r>
      <w:r w:rsidR="00B335ED" w:rsidRPr="00452029">
        <w:rPr>
          <w:rFonts w:cstheme="minorHAnsi"/>
          <w:sz w:val="20"/>
          <w:szCs w:val="20"/>
        </w:rPr>
        <w:t>’</w:t>
      </w:r>
      <w:r w:rsidRPr="00452029">
        <w:rPr>
          <w:rFonts w:cstheme="minorHAnsi"/>
          <w:sz w:val="20"/>
          <w:szCs w:val="20"/>
        </w:rPr>
        <w:t>exécution de ses obligations conformément aux points a) et b), le sous-traitant se conforme aux instructions du responsable du traitement.</w:t>
      </w:r>
    </w:p>
    <w:p w14:paraId="02445A74" w14:textId="3C485CFB"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t>Outre l</w:t>
      </w:r>
      <w:r w:rsidR="00B335ED" w:rsidRPr="00452029">
        <w:rPr>
          <w:rFonts w:cstheme="minorHAnsi"/>
          <w:sz w:val="20"/>
          <w:szCs w:val="20"/>
        </w:rPr>
        <w:t>’</w:t>
      </w:r>
      <w:r w:rsidRPr="00452029">
        <w:rPr>
          <w:rFonts w:cstheme="minorHAnsi"/>
          <w:sz w:val="20"/>
          <w:szCs w:val="20"/>
        </w:rPr>
        <w:t>obligation incombant au sous-traitant d</w:t>
      </w:r>
      <w:r w:rsidR="00B335ED" w:rsidRPr="00452029">
        <w:rPr>
          <w:rFonts w:cstheme="minorHAnsi"/>
          <w:sz w:val="20"/>
          <w:szCs w:val="20"/>
        </w:rPr>
        <w:t>’</w:t>
      </w:r>
      <w:r w:rsidRPr="00452029">
        <w:rPr>
          <w:rFonts w:cstheme="minorHAnsi"/>
          <w:sz w:val="20"/>
          <w:szCs w:val="20"/>
        </w:rPr>
        <w:t xml:space="preserve">assister le responsable du traitement en vertu de la </w:t>
      </w:r>
      <w:r w:rsidR="000420D0">
        <w:rPr>
          <w:rFonts w:cstheme="minorHAnsi"/>
          <w:sz w:val="20"/>
          <w:szCs w:val="20"/>
        </w:rPr>
        <w:t>Clause</w:t>
      </w:r>
      <w:r w:rsidRPr="00452029">
        <w:rPr>
          <w:rFonts w:cstheme="minorHAnsi"/>
          <w:sz w:val="20"/>
          <w:szCs w:val="20"/>
        </w:rPr>
        <w:t xml:space="preserve"> 8, point b), le sous-traitant aide en outre le responsable du traitement à garantir le respect des obligations suivantes, compte tenu de la nature du traitement et des informations dont dispose le sous-traitant</w:t>
      </w:r>
      <w:r w:rsidR="006D489D" w:rsidRPr="00452029">
        <w:rPr>
          <w:rFonts w:cstheme="minorHAnsi"/>
          <w:sz w:val="20"/>
          <w:szCs w:val="20"/>
        </w:rPr>
        <w:t> </w:t>
      </w:r>
      <w:r w:rsidRPr="00452029">
        <w:rPr>
          <w:rFonts w:cstheme="minorHAnsi"/>
          <w:sz w:val="20"/>
          <w:szCs w:val="20"/>
        </w:rPr>
        <w:t>:</w:t>
      </w:r>
    </w:p>
    <w:p w14:paraId="22B3E1F9" w14:textId="3A0CFD4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procéder à une évaluation de l</w:t>
      </w:r>
      <w:r w:rsidR="00B335ED" w:rsidRPr="00452029">
        <w:rPr>
          <w:rFonts w:cstheme="minorHAnsi"/>
          <w:sz w:val="20"/>
          <w:szCs w:val="20"/>
        </w:rPr>
        <w:t>’</w:t>
      </w:r>
      <w:r w:rsidRPr="00452029">
        <w:rPr>
          <w:rFonts w:cstheme="minorHAnsi"/>
          <w:sz w:val="20"/>
          <w:szCs w:val="20"/>
        </w:rPr>
        <w:t>incidence des opérations de traitement envisagées sur la protection des données à caractère personnel («</w:t>
      </w:r>
      <w:r w:rsidR="004A444B" w:rsidRPr="00452029">
        <w:rPr>
          <w:rFonts w:cstheme="minorHAnsi"/>
          <w:sz w:val="20"/>
          <w:szCs w:val="20"/>
        </w:rPr>
        <w:t> </w:t>
      </w:r>
      <w:r w:rsidRPr="00452029">
        <w:rPr>
          <w:rFonts w:cstheme="minorHAnsi"/>
          <w:sz w:val="20"/>
          <w:szCs w:val="20"/>
        </w:rPr>
        <w:t>analyse d</w:t>
      </w:r>
      <w:r w:rsidR="00B335ED" w:rsidRPr="00452029">
        <w:rPr>
          <w:rFonts w:cstheme="minorHAnsi"/>
          <w:sz w:val="20"/>
          <w:szCs w:val="20"/>
        </w:rPr>
        <w:t>’</w:t>
      </w:r>
      <w:r w:rsidRPr="00452029">
        <w:rPr>
          <w:rFonts w:cstheme="minorHAnsi"/>
          <w:sz w:val="20"/>
          <w:szCs w:val="20"/>
        </w:rPr>
        <w:t>impact relative à la protection des données</w:t>
      </w:r>
      <w:r w:rsidR="004A444B" w:rsidRPr="00452029">
        <w:rPr>
          <w:rFonts w:cstheme="minorHAnsi"/>
          <w:sz w:val="20"/>
          <w:szCs w:val="20"/>
        </w:rPr>
        <w:t> </w:t>
      </w:r>
      <w:r w:rsidRPr="00452029">
        <w:rPr>
          <w:rFonts w:cstheme="minorHAnsi"/>
          <w:sz w:val="20"/>
          <w:szCs w:val="20"/>
        </w:rPr>
        <w:t>») lorsqu</w:t>
      </w:r>
      <w:r w:rsidR="00B335ED" w:rsidRPr="00452029">
        <w:rPr>
          <w:rFonts w:cstheme="minorHAnsi"/>
          <w:sz w:val="20"/>
          <w:szCs w:val="20"/>
        </w:rPr>
        <w:t>’</w:t>
      </w:r>
      <w:r w:rsidRPr="00452029">
        <w:rPr>
          <w:rFonts w:cstheme="minorHAnsi"/>
          <w:sz w:val="20"/>
          <w:szCs w:val="20"/>
        </w:rPr>
        <w:t>un type de traitement est susceptible de présenter un risque élevé pour les droits et libertés des personnes physiques</w:t>
      </w:r>
      <w:r w:rsidR="004A444B" w:rsidRPr="00452029">
        <w:rPr>
          <w:rFonts w:cstheme="minorHAnsi"/>
          <w:sz w:val="20"/>
          <w:szCs w:val="20"/>
        </w:rPr>
        <w:t> </w:t>
      </w:r>
      <w:r w:rsidRPr="00452029">
        <w:rPr>
          <w:rFonts w:cstheme="minorHAnsi"/>
          <w:sz w:val="20"/>
          <w:szCs w:val="20"/>
        </w:rPr>
        <w:t>;</w:t>
      </w:r>
    </w:p>
    <w:p w14:paraId="417E657F" w14:textId="38D9770A"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consulter l</w:t>
      </w:r>
      <w:r w:rsidR="00B335ED" w:rsidRPr="00452029">
        <w:rPr>
          <w:rFonts w:cstheme="minorHAnsi"/>
          <w:sz w:val="20"/>
          <w:szCs w:val="20"/>
        </w:rPr>
        <w:t>’</w:t>
      </w:r>
      <w:r w:rsidRPr="00452029">
        <w:rPr>
          <w:rFonts w:cstheme="minorHAnsi"/>
          <w:sz w:val="20"/>
          <w:szCs w:val="20"/>
        </w:rPr>
        <w:t>autorité de contrôle compétente/les autorités de contrôle compétentes préalablement au traitement lorsqu</w:t>
      </w:r>
      <w:r w:rsidR="00B335ED" w:rsidRPr="00452029">
        <w:rPr>
          <w:rFonts w:cstheme="minorHAnsi"/>
          <w:sz w:val="20"/>
          <w:szCs w:val="20"/>
        </w:rPr>
        <w:t>’</w:t>
      </w:r>
      <w:r w:rsidRPr="00452029">
        <w:rPr>
          <w:rFonts w:cstheme="minorHAnsi"/>
          <w:sz w:val="20"/>
          <w:szCs w:val="20"/>
        </w:rPr>
        <w:t>une analyse d</w:t>
      </w:r>
      <w:r w:rsidR="00B335ED" w:rsidRPr="00452029">
        <w:rPr>
          <w:rFonts w:cstheme="minorHAnsi"/>
          <w:sz w:val="20"/>
          <w:szCs w:val="20"/>
        </w:rPr>
        <w:t>’</w:t>
      </w:r>
      <w:r w:rsidRPr="00452029">
        <w:rPr>
          <w:rFonts w:cstheme="minorHAnsi"/>
          <w:sz w:val="20"/>
          <w:szCs w:val="20"/>
        </w:rPr>
        <w:t>impact relative à la protection des données indique que le traitement présenterait un risque élevé si le responsable du traitement ne prenait pas de mesures pour atténuer le risque</w:t>
      </w:r>
      <w:r w:rsidR="004A444B" w:rsidRPr="00452029">
        <w:rPr>
          <w:rFonts w:cstheme="minorHAnsi"/>
          <w:sz w:val="20"/>
          <w:szCs w:val="20"/>
        </w:rPr>
        <w:t> </w:t>
      </w:r>
      <w:r w:rsidRPr="00452029">
        <w:rPr>
          <w:rFonts w:cstheme="minorHAnsi"/>
          <w:sz w:val="20"/>
          <w:szCs w:val="20"/>
        </w:rPr>
        <w:t>;</w:t>
      </w:r>
    </w:p>
    <w:p w14:paraId="2467F1C4" w14:textId="5AE699E9"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w:t>
      </w:r>
      <w:r w:rsidR="00B335ED" w:rsidRPr="00452029">
        <w:rPr>
          <w:rFonts w:cstheme="minorHAnsi"/>
          <w:sz w:val="20"/>
          <w:szCs w:val="20"/>
        </w:rPr>
        <w:t>’</w:t>
      </w:r>
      <w:r w:rsidRPr="00452029">
        <w:rPr>
          <w:rFonts w:cstheme="minorHAnsi"/>
          <w:sz w:val="20"/>
          <w:szCs w:val="20"/>
        </w:rPr>
        <w:t>obligation de veiller à ce que les données à caractère personnel soient exactes et à jour, en informant sans délai le responsable du traitement si le sous-traitant apprend que les données à caractère personnel qu</w:t>
      </w:r>
      <w:r w:rsidR="00B335ED" w:rsidRPr="00452029">
        <w:rPr>
          <w:rFonts w:cstheme="minorHAnsi"/>
          <w:sz w:val="20"/>
          <w:szCs w:val="20"/>
        </w:rPr>
        <w:t>’</w:t>
      </w:r>
      <w:r w:rsidRPr="00452029">
        <w:rPr>
          <w:rFonts w:cstheme="minorHAnsi"/>
          <w:sz w:val="20"/>
          <w:szCs w:val="20"/>
        </w:rPr>
        <w:t>il traite sont inexactes ou sont devenues obsolètes</w:t>
      </w:r>
      <w:r w:rsidR="004A444B" w:rsidRPr="00452029">
        <w:rPr>
          <w:rFonts w:cstheme="minorHAnsi"/>
          <w:sz w:val="20"/>
          <w:szCs w:val="20"/>
        </w:rPr>
        <w:t> </w:t>
      </w:r>
      <w:r w:rsidRPr="00452029">
        <w:rPr>
          <w:rFonts w:cstheme="minorHAnsi"/>
          <w:sz w:val="20"/>
          <w:szCs w:val="20"/>
        </w:rPr>
        <w:t>;</w:t>
      </w:r>
    </w:p>
    <w:p w14:paraId="485D5638" w14:textId="43D32D3C" w:rsidR="006F5157" w:rsidRPr="00452029" w:rsidRDefault="006F5157" w:rsidP="00452029">
      <w:pPr>
        <w:pStyle w:val="Paragraphedeliste"/>
        <w:numPr>
          <w:ilvl w:val="0"/>
          <w:numId w:val="17"/>
        </w:numPr>
        <w:spacing w:after="0"/>
        <w:ind w:left="1068"/>
        <w:jc w:val="both"/>
        <w:rPr>
          <w:rFonts w:cstheme="minorHAnsi"/>
          <w:sz w:val="20"/>
          <w:szCs w:val="20"/>
        </w:rPr>
      </w:pPr>
      <w:r w:rsidRPr="00452029">
        <w:rPr>
          <w:rFonts w:cstheme="minorHAnsi"/>
          <w:sz w:val="20"/>
          <w:szCs w:val="20"/>
        </w:rPr>
        <w:t>les obligations prévues à l</w:t>
      </w:r>
      <w:r w:rsidR="00B335ED" w:rsidRPr="00452029">
        <w:rPr>
          <w:rFonts w:cstheme="minorHAnsi"/>
          <w:sz w:val="20"/>
          <w:szCs w:val="20"/>
        </w:rPr>
        <w:t>’</w:t>
      </w:r>
      <w:r w:rsidRPr="00452029">
        <w:rPr>
          <w:rFonts w:cstheme="minorHAnsi"/>
          <w:sz w:val="20"/>
          <w:szCs w:val="20"/>
        </w:rPr>
        <w:t>article 32 du règlement (UE) 2016/679.</w:t>
      </w:r>
    </w:p>
    <w:p w14:paraId="397AEE1D" w14:textId="6B3D4051" w:rsidR="006F5157" w:rsidRPr="00452029" w:rsidRDefault="006F5157" w:rsidP="00452029">
      <w:pPr>
        <w:pStyle w:val="Paragraphedeliste"/>
        <w:numPr>
          <w:ilvl w:val="0"/>
          <w:numId w:val="16"/>
        </w:num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les mesures techniques et organisationnelles appropriées par lesquelles le sous-traitant est tenu de prêter assistance au responsable du traitement dans l</w:t>
      </w:r>
      <w:r w:rsidR="00B335ED" w:rsidRPr="00452029">
        <w:rPr>
          <w:rFonts w:cstheme="minorHAnsi"/>
          <w:sz w:val="20"/>
          <w:szCs w:val="20"/>
        </w:rPr>
        <w:t>’</w:t>
      </w:r>
      <w:r w:rsidRPr="00452029">
        <w:rPr>
          <w:rFonts w:cstheme="minorHAnsi"/>
          <w:sz w:val="20"/>
          <w:szCs w:val="20"/>
        </w:rPr>
        <w:t>application de la présente clause, ainsi que la portée et l</w:t>
      </w:r>
      <w:r w:rsidR="00B335ED" w:rsidRPr="00452029">
        <w:rPr>
          <w:rFonts w:cstheme="minorHAnsi"/>
          <w:sz w:val="20"/>
          <w:szCs w:val="20"/>
        </w:rPr>
        <w:t>’</w:t>
      </w:r>
      <w:r w:rsidRPr="00452029">
        <w:rPr>
          <w:rFonts w:cstheme="minorHAnsi"/>
          <w:sz w:val="20"/>
          <w:szCs w:val="20"/>
        </w:rPr>
        <w:t>étendue de l</w:t>
      </w:r>
      <w:r w:rsidR="00B335ED" w:rsidRPr="00452029">
        <w:rPr>
          <w:rFonts w:cstheme="minorHAnsi"/>
          <w:sz w:val="20"/>
          <w:szCs w:val="20"/>
        </w:rPr>
        <w:t>’</w:t>
      </w:r>
      <w:r w:rsidRPr="00452029">
        <w:rPr>
          <w:rFonts w:cstheme="minorHAnsi"/>
          <w:sz w:val="20"/>
          <w:szCs w:val="20"/>
        </w:rPr>
        <w:t>assistance requise.</w:t>
      </w:r>
    </w:p>
    <w:p w14:paraId="3C0D96FE" w14:textId="77777777" w:rsidR="006F5157" w:rsidRPr="00452029" w:rsidRDefault="006F5157" w:rsidP="00452029">
      <w:pPr>
        <w:spacing w:after="0"/>
        <w:jc w:val="both"/>
        <w:rPr>
          <w:rFonts w:cstheme="minorHAnsi"/>
          <w:sz w:val="20"/>
          <w:szCs w:val="20"/>
        </w:rPr>
      </w:pPr>
    </w:p>
    <w:p w14:paraId="77F3D681" w14:textId="7B6E3334" w:rsidR="006F5157" w:rsidRPr="00452029" w:rsidRDefault="006F5157" w:rsidP="00600BBF">
      <w:pPr>
        <w:pStyle w:val="Titre2"/>
        <w:spacing w:before="0"/>
        <w:rPr>
          <w:rFonts w:asciiTheme="minorHAnsi" w:hAnsiTheme="minorHAnsi" w:cstheme="minorHAnsi"/>
          <w:sz w:val="20"/>
          <w:szCs w:val="20"/>
        </w:rPr>
      </w:pPr>
      <w:bookmarkStart w:id="20" w:name="_Toc160105154"/>
      <w:r w:rsidRPr="00452029">
        <w:rPr>
          <w:rFonts w:asciiTheme="minorHAnsi" w:hAnsiTheme="minorHAnsi" w:cstheme="minorHAnsi"/>
          <w:sz w:val="20"/>
          <w:szCs w:val="20"/>
        </w:rPr>
        <w:t>Clause 9</w:t>
      </w:r>
      <w:r w:rsidR="00496A03" w:rsidRPr="00452029">
        <w:rPr>
          <w:rFonts w:asciiTheme="minorHAnsi" w:hAnsiTheme="minorHAnsi" w:cstheme="minorHAnsi"/>
          <w:sz w:val="20"/>
          <w:szCs w:val="20"/>
        </w:rPr>
        <w:t xml:space="preserve"> - </w:t>
      </w:r>
      <w:r w:rsidRPr="00452029">
        <w:rPr>
          <w:rFonts w:asciiTheme="minorHAnsi" w:hAnsiTheme="minorHAnsi" w:cstheme="minorHAnsi"/>
          <w:sz w:val="20"/>
          <w:szCs w:val="20"/>
        </w:rPr>
        <w:t>Notification de violations de données à caractère personnel</w:t>
      </w:r>
      <w:bookmarkEnd w:id="20"/>
    </w:p>
    <w:p w14:paraId="60791756" w14:textId="77777777" w:rsidR="006F5157" w:rsidRPr="00452029" w:rsidRDefault="006F5157" w:rsidP="00D92205">
      <w:pPr>
        <w:spacing w:after="0"/>
        <w:rPr>
          <w:sz w:val="20"/>
          <w:szCs w:val="20"/>
        </w:rPr>
      </w:pPr>
    </w:p>
    <w:p w14:paraId="20811D7A" w14:textId="77777777"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w:t>
      </w:r>
    </w:p>
    <w:p w14:paraId="1454A5FE" w14:textId="77777777" w:rsidR="006F5157" w:rsidRPr="00452029" w:rsidRDefault="006F5157" w:rsidP="00452029">
      <w:pPr>
        <w:spacing w:after="0"/>
        <w:jc w:val="both"/>
        <w:rPr>
          <w:rFonts w:cstheme="minorHAnsi"/>
          <w:sz w:val="20"/>
          <w:szCs w:val="20"/>
        </w:rPr>
      </w:pPr>
    </w:p>
    <w:p w14:paraId="0E70BE7E" w14:textId="77777777" w:rsidR="006F5157" w:rsidRPr="00452029" w:rsidRDefault="006F5157" w:rsidP="00600BBF">
      <w:pPr>
        <w:pStyle w:val="Titre3"/>
        <w:spacing w:before="0"/>
        <w:rPr>
          <w:rFonts w:asciiTheme="minorHAnsi" w:hAnsiTheme="minorHAnsi" w:cstheme="minorHAnsi"/>
          <w:sz w:val="20"/>
          <w:szCs w:val="20"/>
        </w:rPr>
      </w:pPr>
      <w:bookmarkStart w:id="21" w:name="_Toc160105155"/>
      <w:bookmarkStart w:id="22" w:name="_Hlk141977409"/>
      <w:r w:rsidRPr="00452029">
        <w:rPr>
          <w:rFonts w:asciiTheme="minorHAnsi" w:hAnsiTheme="minorHAnsi" w:cstheme="minorHAnsi"/>
          <w:sz w:val="20"/>
          <w:szCs w:val="20"/>
        </w:rPr>
        <w:t>9.1.   Violation de données en rapport avec des données traitées par le responsable du traitement</w:t>
      </w:r>
      <w:bookmarkEnd w:id="21"/>
    </w:p>
    <w:bookmarkEnd w:id="22"/>
    <w:p w14:paraId="1648AA9D" w14:textId="77777777" w:rsidR="006F5157" w:rsidRPr="00452029" w:rsidRDefault="006F5157" w:rsidP="00D92205">
      <w:pPr>
        <w:spacing w:after="0"/>
        <w:rPr>
          <w:sz w:val="20"/>
          <w:szCs w:val="20"/>
        </w:rPr>
      </w:pPr>
    </w:p>
    <w:p w14:paraId="7CC5FD68" w14:textId="0ABF7005"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responsable du traitement, le sous-traitant prête assistance au responsable du traitement</w:t>
      </w:r>
      <w:r w:rsidR="00496A03" w:rsidRPr="00452029">
        <w:rPr>
          <w:rFonts w:cstheme="minorHAnsi"/>
          <w:sz w:val="20"/>
          <w:szCs w:val="20"/>
        </w:rPr>
        <w:t> </w:t>
      </w:r>
      <w:r w:rsidRPr="00452029">
        <w:rPr>
          <w:rFonts w:cstheme="minorHAnsi"/>
          <w:sz w:val="20"/>
          <w:szCs w:val="20"/>
        </w:rPr>
        <w:t>:</w:t>
      </w:r>
    </w:p>
    <w:p w14:paraId="6C8716DB" w14:textId="7662D246"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notification de la violation de données à caractère personnel à l</w:t>
      </w:r>
      <w:r w:rsidR="00B335ED" w:rsidRPr="00452029">
        <w:rPr>
          <w:rFonts w:cstheme="minorHAnsi"/>
          <w:sz w:val="20"/>
          <w:szCs w:val="20"/>
        </w:rPr>
        <w:t>’</w:t>
      </w:r>
      <w:r w:rsidRPr="00452029">
        <w:rPr>
          <w:rFonts w:cstheme="minorHAnsi"/>
          <w:sz w:val="20"/>
          <w:szCs w:val="20"/>
        </w:rPr>
        <w:t>autorité de contrôle compétente/aux autorités de contrôle compétentes, dans les meilleurs délais après que le responsable du traitement en a eu connaissance, le cas échéant (sauf si la violation de données à caractère personnel est peu susceptible d</w:t>
      </w:r>
      <w:r w:rsidR="00B335ED" w:rsidRPr="00452029">
        <w:rPr>
          <w:rFonts w:cstheme="minorHAnsi"/>
          <w:sz w:val="20"/>
          <w:szCs w:val="20"/>
        </w:rPr>
        <w:t>’</w:t>
      </w:r>
      <w:r w:rsidRPr="00452029">
        <w:rPr>
          <w:rFonts w:cstheme="minorHAnsi"/>
          <w:sz w:val="20"/>
          <w:szCs w:val="20"/>
        </w:rPr>
        <w:t>engendrer un risque pour les droits et libertés des personnes physiques)</w:t>
      </w:r>
      <w:r w:rsidR="005A5F12" w:rsidRPr="00452029">
        <w:rPr>
          <w:rFonts w:cstheme="minorHAnsi"/>
          <w:sz w:val="20"/>
          <w:szCs w:val="20"/>
        </w:rPr>
        <w:t> </w:t>
      </w:r>
      <w:r w:rsidRPr="00452029">
        <w:rPr>
          <w:rFonts w:cstheme="minorHAnsi"/>
          <w:sz w:val="20"/>
          <w:szCs w:val="20"/>
        </w:rPr>
        <w:t>;</w:t>
      </w:r>
    </w:p>
    <w:p w14:paraId="34AC60B2" w14:textId="319EAC50"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w:t>
      </w:r>
      <w:r w:rsidR="00B335ED" w:rsidRPr="00452029">
        <w:rPr>
          <w:rFonts w:cstheme="minorHAnsi"/>
          <w:sz w:val="20"/>
          <w:szCs w:val="20"/>
        </w:rPr>
        <w:t>’</w:t>
      </w:r>
      <w:r w:rsidRPr="00452029">
        <w:rPr>
          <w:rFonts w:cstheme="minorHAnsi"/>
          <w:sz w:val="20"/>
          <w:szCs w:val="20"/>
        </w:rPr>
        <w:t>obtention des informations suivantes qui, conformément à l</w:t>
      </w:r>
      <w:r w:rsidR="00B335ED" w:rsidRPr="00452029">
        <w:rPr>
          <w:rFonts w:cstheme="minorHAnsi"/>
          <w:sz w:val="20"/>
          <w:szCs w:val="20"/>
        </w:rPr>
        <w:t>’</w:t>
      </w:r>
      <w:r w:rsidRPr="00452029">
        <w:rPr>
          <w:rFonts w:cstheme="minorHAnsi"/>
          <w:sz w:val="20"/>
          <w:szCs w:val="20"/>
        </w:rPr>
        <w:t>article 33, paragraphe 3, du règlement (UE) 2016/679, doivent figurer dans la notification du responsable du traitement, et inclure, au moins</w:t>
      </w:r>
      <w:r w:rsidR="005A5F12" w:rsidRPr="00452029">
        <w:rPr>
          <w:rFonts w:cstheme="minorHAnsi"/>
          <w:sz w:val="20"/>
          <w:szCs w:val="20"/>
        </w:rPr>
        <w:t> </w:t>
      </w:r>
      <w:r w:rsidRPr="00452029">
        <w:rPr>
          <w:rFonts w:cstheme="minorHAnsi"/>
          <w:sz w:val="20"/>
          <w:szCs w:val="20"/>
        </w:rPr>
        <w:t>:</w:t>
      </w:r>
    </w:p>
    <w:p w14:paraId="2BFF1B8C" w14:textId="49A15A2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la nature des données à caractère personnel, y compris, si possible, les catégories et le nombre approximatif de personnes concernées par la violation et les catégories et le nombre approximatif d</w:t>
      </w:r>
      <w:r w:rsidR="00B335ED" w:rsidRPr="00452029">
        <w:rPr>
          <w:rFonts w:cstheme="minorHAnsi"/>
          <w:sz w:val="20"/>
          <w:szCs w:val="20"/>
        </w:rPr>
        <w:t>’</w:t>
      </w:r>
      <w:r w:rsidRPr="00452029">
        <w:rPr>
          <w:rFonts w:cstheme="minorHAnsi"/>
          <w:sz w:val="20"/>
          <w:szCs w:val="20"/>
        </w:rPr>
        <w:t>enregistrements de données à caractère personnel concernés</w:t>
      </w:r>
      <w:r w:rsidR="005A5F12" w:rsidRPr="00452029">
        <w:rPr>
          <w:rFonts w:cstheme="minorHAnsi"/>
          <w:sz w:val="20"/>
          <w:szCs w:val="20"/>
        </w:rPr>
        <w:t> </w:t>
      </w:r>
      <w:r w:rsidRPr="00452029">
        <w:rPr>
          <w:rFonts w:cstheme="minorHAnsi"/>
          <w:sz w:val="20"/>
          <w:szCs w:val="20"/>
        </w:rPr>
        <w:t>;</w:t>
      </w:r>
    </w:p>
    <w:p w14:paraId="120D99C9" w14:textId="4F439A7D"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conséquences probables de la violation de données à caractère personnel</w:t>
      </w:r>
      <w:r w:rsidR="005A5F12" w:rsidRPr="00452029">
        <w:rPr>
          <w:rFonts w:cstheme="minorHAnsi"/>
          <w:sz w:val="20"/>
          <w:szCs w:val="20"/>
        </w:rPr>
        <w:t> </w:t>
      </w:r>
      <w:r w:rsidRPr="00452029">
        <w:rPr>
          <w:rFonts w:cstheme="minorHAnsi"/>
          <w:sz w:val="20"/>
          <w:szCs w:val="20"/>
        </w:rPr>
        <w:t>;</w:t>
      </w:r>
    </w:p>
    <w:p w14:paraId="3C3C9A5A" w14:textId="3890085C" w:rsidR="006F5157" w:rsidRPr="00452029" w:rsidRDefault="006F5157" w:rsidP="00452029">
      <w:pPr>
        <w:pStyle w:val="Paragraphedeliste"/>
        <w:numPr>
          <w:ilvl w:val="0"/>
          <w:numId w:val="24"/>
        </w:numPr>
        <w:spacing w:after="0"/>
        <w:jc w:val="both"/>
        <w:rPr>
          <w:rFonts w:cstheme="minorHAnsi"/>
          <w:sz w:val="20"/>
          <w:szCs w:val="20"/>
        </w:rPr>
      </w:pPr>
      <w:r w:rsidRPr="00452029">
        <w:rPr>
          <w:rFonts w:cstheme="minorHAnsi"/>
          <w:sz w:val="20"/>
          <w:szCs w:val="20"/>
        </w:rPr>
        <w:t>les mesures prises ou les mesures que le responsable du traitement propose de prendre pour remédier à la violation de données à caractère personnel, y compris, le cas échéant, les mesures pour en atténuer les éventuelles conséquences négatives.</w:t>
      </w:r>
    </w:p>
    <w:p w14:paraId="4D9D8BD8" w14:textId="1EADD5C2" w:rsidR="006F5157" w:rsidRPr="00452029" w:rsidRDefault="006F5157" w:rsidP="00452029">
      <w:pPr>
        <w:spacing w:after="0"/>
        <w:ind w:left="708"/>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r w:rsidR="00502C98" w:rsidRPr="00452029">
        <w:rPr>
          <w:rFonts w:cstheme="minorHAnsi"/>
          <w:sz w:val="20"/>
          <w:szCs w:val="20"/>
        </w:rPr>
        <w:t>.</w:t>
      </w:r>
    </w:p>
    <w:p w14:paraId="4575AD6A" w14:textId="784EAE1C" w:rsidR="006F5157" w:rsidRPr="00452029" w:rsidRDefault="006F5157" w:rsidP="00452029">
      <w:pPr>
        <w:pStyle w:val="Paragraphedeliste"/>
        <w:numPr>
          <w:ilvl w:val="0"/>
          <w:numId w:val="22"/>
        </w:numPr>
        <w:spacing w:after="0"/>
        <w:jc w:val="both"/>
        <w:rPr>
          <w:rFonts w:cstheme="minorHAnsi"/>
          <w:sz w:val="20"/>
          <w:szCs w:val="20"/>
        </w:rPr>
      </w:pPr>
      <w:r w:rsidRPr="00452029">
        <w:rPr>
          <w:rFonts w:cstheme="minorHAnsi"/>
          <w:sz w:val="20"/>
          <w:szCs w:val="20"/>
        </w:rPr>
        <w:t>aux fins de la satisfaction, conformément à l</w:t>
      </w:r>
      <w:r w:rsidR="00B335ED" w:rsidRPr="00452029">
        <w:rPr>
          <w:rFonts w:cstheme="minorHAnsi"/>
          <w:sz w:val="20"/>
          <w:szCs w:val="20"/>
        </w:rPr>
        <w:t>’</w:t>
      </w:r>
      <w:r w:rsidRPr="00452029">
        <w:rPr>
          <w:rFonts w:cstheme="minorHAnsi"/>
          <w:sz w:val="20"/>
          <w:szCs w:val="20"/>
        </w:rPr>
        <w:t>article 34 du règlement (UE) 2016/679, de l</w:t>
      </w:r>
      <w:r w:rsidR="00B335ED" w:rsidRPr="00452029">
        <w:rPr>
          <w:rFonts w:cstheme="minorHAnsi"/>
          <w:sz w:val="20"/>
          <w:szCs w:val="20"/>
        </w:rPr>
        <w:t>’</w:t>
      </w:r>
      <w:r w:rsidRPr="00452029">
        <w:rPr>
          <w:rFonts w:cstheme="minorHAnsi"/>
          <w:sz w:val="20"/>
          <w:szCs w:val="20"/>
        </w:rPr>
        <w:t>obligation de communiquer dans les meilleurs délais la violation de données à caractère personnel à la personne concernée, lorsque la violation de données à caractère personnel est susceptible d</w:t>
      </w:r>
      <w:r w:rsidR="00B335ED" w:rsidRPr="00452029">
        <w:rPr>
          <w:rFonts w:cstheme="minorHAnsi"/>
          <w:sz w:val="20"/>
          <w:szCs w:val="20"/>
        </w:rPr>
        <w:t>’</w:t>
      </w:r>
      <w:r w:rsidRPr="00452029">
        <w:rPr>
          <w:rFonts w:cstheme="minorHAnsi"/>
          <w:sz w:val="20"/>
          <w:szCs w:val="20"/>
        </w:rPr>
        <w:t>engendrer un risque élevé pour les droits et libertés des personnes physiques.</w:t>
      </w:r>
    </w:p>
    <w:p w14:paraId="4E8A9EF0" w14:textId="77777777" w:rsidR="006F5157" w:rsidRPr="00452029" w:rsidRDefault="006F5157" w:rsidP="00452029">
      <w:pPr>
        <w:spacing w:after="0"/>
        <w:jc w:val="both"/>
        <w:rPr>
          <w:rFonts w:cstheme="minorHAnsi"/>
          <w:sz w:val="20"/>
          <w:szCs w:val="20"/>
        </w:rPr>
      </w:pPr>
    </w:p>
    <w:p w14:paraId="37003873" w14:textId="77777777" w:rsidR="006F5157" w:rsidRPr="00452029" w:rsidRDefault="006F5157" w:rsidP="00600BBF">
      <w:pPr>
        <w:pStyle w:val="Titre3"/>
        <w:spacing w:before="0"/>
        <w:rPr>
          <w:rFonts w:asciiTheme="minorHAnsi" w:hAnsiTheme="minorHAnsi" w:cstheme="minorHAnsi"/>
          <w:sz w:val="20"/>
          <w:szCs w:val="20"/>
        </w:rPr>
      </w:pPr>
      <w:bookmarkStart w:id="23" w:name="_Toc160105156"/>
      <w:bookmarkStart w:id="24" w:name="_Hlk141977815"/>
      <w:r w:rsidRPr="00452029">
        <w:rPr>
          <w:rFonts w:asciiTheme="minorHAnsi" w:hAnsiTheme="minorHAnsi" w:cstheme="minorHAnsi"/>
          <w:sz w:val="20"/>
          <w:szCs w:val="20"/>
        </w:rPr>
        <w:t>9.2.   Violation de données en rapport avec des données traitées par le sous-traitant</w:t>
      </w:r>
      <w:bookmarkEnd w:id="23"/>
    </w:p>
    <w:p w14:paraId="1E8276C3" w14:textId="77777777" w:rsidR="006F5157" w:rsidRPr="00452029" w:rsidRDefault="006F5157" w:rsidP="00D92205">
      <w:pPr>
        <w:spacing w:after="0"/>
        <w:rPr>
          <w:sz w:val="20"/>
          <w:szCs w:val="20"/>
        </w:rPr>
      </w:pPr>
    </w:p>
    <w:p w14:paraId="0E12C84C" w14:textId="0F243DAA" w:rsidR="006F5157" w:rsidRPr="00452029" w:rsidRDefault="006F5157" w:rsidP="00452029">
      <w:pPr>
        <w:spacing w:after="0"/>
        <w:jc w:val="both"/>
        <w:rPr>
          <w:rFonts w:cstheme="minorHAnsi"/>
          <w:sz w:val="20"/>
          <w:szCs w:val="20"/>
        </w:rPr>
      </w:pPr>
      <w:r w:rsidRPr="00452029">
        <w:rPr>
          <w:rFonts w:cstheme="minorHAnsi"/>
          <w:sz w:val="20"/>
          <w:szCs w:val="20"/>
        </w:rPr>
        <w:t>En cas de violation de données à caractère personnel en rapport avec des données traitées par le sous-traitant, celui-ci en informe le responsable du traitement dans les meilleurs délais après en avoir pris connaissance</w:t>
      </w:r>
      <w:bookmarkEnd w:id="24"/>
      <w:r w:rsidRPr="00452029">
        <w:rPr>
          <w:rFonts w:cstheme="minorHAnsi"/>
          <w:sz w:val="20"/>
          <w:szCs w:val="20"/>
        </w:rPr>
        <w:t>. Cette notification contient au moins</w:t>
      </w:r>
      <w:r w:rsidR="00502C98" w:rsidRPr="00452029">
        <w:rPr>
          <w:rFonts w:cstheme="minorHAnsi"/>
          <w:sz w:val="20"/>
          <w:szCs w:val="20"/>
        </w:rPr>
        <w:t> </w:t>
      </w:r>
      <w:r w:rsidRPr="00452029">
        <w:rPr>
          <w:rFonts w:cstheme="minorHAnsi"/>
          <w:sz w:val="20"/>
          <w:szCs w:val="20"/>
        </w:rPr>
        <w:t>:</w:t>
      </w:r>
    </w:p>
    <w:p w14:paraId="04BB665F" w14:textId="0AA0078E"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une description de la nature de la violation constatée (y compris, si possible, les catégories et le nombre approximatif de personnes concernées par la violation et d</w:t>
      </w:r>
      <w:r w:rsidR="00B335ED" w:rsidRPr="00452029">
        <w:rPr>
          <w:rFonts w:cstheme="minorHAnsi"/>
          <w:sz w:val="20"/>
          <w:szCs w:val="20"/>
        </w:rPr>
        <w:t>’</w:t>
      </w:r>
      <w:r w:rsidRPr="00452029">
        <w:rPr>
          <w:rFonts w:cstheme="minorHAnsi"/>
          <w:sz w:val="20"/>
          <w:szCs w:val="20"/>
        </w:rPr>
        <w:t>enregistrements de données à caractère personnel concernés)</w:t>
      </w:r>
      <w:r w:rsidR="00502C98" w:rsidRPr="00452029">
        <w:rPr>
          <w:rFonts w:cstheme="minorHAnsi"/>
          <w:sz w:val="20"/>
          <w:szCs w:val="20"/>
        </w:rPr>
        <w:t> </w:t>
      </w:r>
      <w:r w:rsidRPr="00452029">
        <w:rPr>
          <w:rFonts w:cstheme="minorHAnsi"/>
          <w:sz w:val="20"/>
          <w:szCs w:val="20"/>
        </w:rPr>
        <w:t>;</w:t>
      </w:r>
    </w:p>
    <w:p w14:paraId="71046810" w14:textId="60B47D32"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les coordonnées d</w:t>
      </w:r>
      <w:r w:rsidR="00B335ED" w:rsidRPr="00452029">
        <w:rPr>
          <w:rFonts w:cstheme="minorHAnsi"/>
          <w:sz w:val="20"/>
          <w:szCs w:val="20"/>
        </w:rPr>
        <w:t>’</w:t>
      </w:r>
      <w:r w:rsidRPr="00452029">
        <w:rPr>
          <w:rFonts w:cstheme="minorHAnsi"/>
          <w:sz w:val="20"/>
          <w:szCs w:val="20"/>
        </w:rPr>
        <w:t>un point de contact auprès duquel des informations supplémentaires peuvent être obtenues au sujet de la violation de données à caractère personnel</w:t>
      </w:r>
      <w:r w:rsidR="00502C98" w:rsidRPr="00452029">
        <w:rPr>
          <w:rFonts w:cstheme="minorHAnsi"/>
          <w:sz w:val="20"/>
          <w:szCs w:val="20"/>
        </w:rPr>
        <w:t> </w:t>
      </w:r>
      <w:r w:rsidRPr="00452029">
        <w:rPr>
          <w:rFonts w:cstheme="minorHAnsi"/>
          <w:sz w:val="20"/>
          <w:szCs w:val="20"/>
        </w:rPr>
        <w:t>;</w:t>
      </w:r>
    </w:p>
    <w:p w14:paraId="57F5AED0" w14:textId="4D60FA20" w:rsidR="006F5157" w:rsidRPr="00452029" w:rsidRDefault="006F5157" w:rsidP="00452029">
      <w:pPr>
        <w:pStyle w:val="Paragraphedeliste"/>
        <w:numPr>
          <w:ilvl w:val="0"/>
          <w:numId w:val="26"/>
        </w:numPr>
        <w:spacing w:after="0"/>
        <w:jc w:val="both"/>
        <w:rPr>
          <w:rFonts w:cstheme="minorHAnsi"/>
          <w:sz w:val="20"/>
          <w:szCs w:val="20"/>
        </w:rPr>
      </w:pPr>
      <w:r w:rsidRPr="00452029">
        <w:rPr>
          <w:rFonts w:cstheme="minorHAnsi"/>
          <w:sz w:val="20"/>
          <w:szCs w:val="20"/>
        </w:rPr>
        <w:t>ses conséquences probables et les mesures prises ou les mesures qu</w:t>
      </w:r>
      <w:r w:rsidR="00B335ED" w:rsidRPr="00452029">
        <w:rPr>
          <w:rFonts w:cstheme="minorHAnsi"/>
          <w:sz w:val="20"/>
          <w:szCs w:val="20"/>
        </w:rPr>
        <w:t>’</w:t>
      </w:r>
      <w:r w:rsidRPr="00452029">
        <w:rPr>
          <w:rFonts w:cstheme="minorHAnsi"/>
          <w:sz w:val="20"/>
          <w:szCs w:val="20"/>
        </w:rPr>
        <w:t>il est proposé de prendre pour remédier à la violation, y compris pour en atténuer les éventuelles conséquences négatives.</w:t>
      </w:r>
    </w:p>
    <w:p w14:paraId="47338494" w14:textId="5CA98F78" w:rsidR="006F5157" w:rsidRPr="00452029" w:rsidRDefault="006F5157" w:rsidP="00452029">
      <w:pPr>
        <w:spacing w:after="0"/>
        <w:jc w:val="both"/>
        <w:rPr>
          <w:rFonts w:cstheme="minorHAnsi"/>
          <w:sz w:val="20"/>
          <w:szCs w:val="20"/>
        </w:rPr>
      </w:pPr>
      <w:r w:rsidRPr="00452029">
        <w:rPr>
          <w:rFonts w:cstheme="minorHAnsi"/>
          <w:sz w:val="20"/>
          <w:szCs w:val="20"/>
        </w:rPr>
        <w:t>Lorsque, et dans la mesure où, il n</w:t>
      </w:r>
      <w:r w:rsidR="00B335ED" w:rsidRPr="00452029">
        <w:rPr>
          <w:rFonts w:cstheme="minorHAnsi"/>
          <w:sz w:val="20"/>
          <w:szCs w:val="20"/>
        </w:rPr>
        <w:t>’</w:t>
      </w:r>
      <w:r w:rsidRPr="00452029">
        <w:rPr>
          <w:rFonts w:cstheme="minorHAnsi"/>
          <w:sz w:val="20"/>
          <w:szCs w:val="20"/>
        </w:rPr>
        <w:t>est pas possible de fournir toutes les informations en même temps, la notification initiale contient les informations disponibles à ce moment-là et, à mesure qu</w:t>
      </w:r>
      <w:r w:rsidR="00B335ED" w:rsidRPr="00452029">
        <w:rPr>
          <w:rFonts w:cstheme="minorHAnsi"/>
          <w:sz w:val="20"/>
          <w:szCs w:val="20"/>
        </w:rPr>
        <w:t>’</w:t>
      </w:r>
      <w:r w:rsidRPr="00452029">
        <w:rPr>
          <w:rFonts w:cstheme="minorHAnsi"/>
          <w:sz w:val="20"/>
          <w:szCs w:val="20"/>
        </w:rPr>
        <w:t>elles deviennent disponibles, des informations supplémentaires sont communiquées par la suite dans les meilleurs délais.</w:t>
      </w:r>
    </w:p>
    <w:p w14:paraId="1843BEA9" w14:textId="1685C173" w:rsidR="006F5157" w:rsidRPr="00452029" w:rsidRDefault="006F5157" w:rsidP="00452029">
      <w:pPr>
        <w:spacing w:after="0"/>
        <w:jc w:val="both"/>
        <w:rPr>
          <w:rFonts w:cstheme="minorHAnsi"/>
          <w:sz w:val="20"/>
          <w:szCs w:val="20"/>
        </w:rPr>
      </w:pPr>
      <w:r w:rsidRPr="00452029">
        <w:rPr>
          <w:rFonts w:cstheme="minorHAnsi"/>
          <w:sz w:val="20"/>
          <w:szCs w:val="20"/>
        </w:rPr>
        <w:lastRenderedPageBreak/>
        <w:t>Les parties définissent à l</w:t>
      </w:r>
      <w:r w:rsidR="00B335ED" w:rsidRPr="00452029">
        <w:rPr>
          <w:rFonts w:cstheme="minorHAnsi"/>
          <w:sz w:val="20"/>
          <w:szCs w:val="20"/>
        </w:rPr>
        <w:t>’</w:t>
      </w:r>
      <w:r w:rsidRPr="00452029">
        <w:rPr>
          <w:rFonts w:cstheme="minorHAnsi"/>
          <w:sz w:val="20"/>
          <w:szCs w:val="20"/>
        </w:rPr>
        <w:t>annexe III tous les autres éléments que le sous-traitant doit communiquer lorsqu</w:t>
      </w:r>
      <w:r w:rsidR="00B335ED" w:rsidRPr="00452029">
        <w:rPr>
          <w:rFonts w:cstheme="minorHAnsi"/>
          <w:sz w:val="20"/>
          <w:szCs w:val="20"/>
        </w:rPr>
        <w:t>’</w:t>
      </w:r>
      <w:r w:rsidRPr="00452029">
        <w:rPr>
          <w:rFonts w:cstheme="minorHAnsi"/>
          <w:sz w:val="20"/>
          <w:szCs w:val="20"/>
        </w:rPr>
        <w:t>il prête assistance au responsable du traitement aux fins de la satisfaction des obligations incombant à ce dernier en vertu des articles 33 et 34 du règlement (UE) 2016/679.</w:t>
      </w:r>
    </w:p>
    <w:p w14:paraId="79F61EA0" w14:textId="77777777" w:rsidR="006F5157" w:rsidRPr="00452029" w:rsidRDefault="006F5157" w:rsidP="00452029">
      <w:pPr>
        <w:spacing w:after="0"/>
        <w:jc w:val="both"/>
        <w:rPr>
          <w:rFonts w:cstheme="minorHAnsi"/>
          <w:sz w:val="20"/>
          <w:szCs w:val="20"/>
        </w:rPr>
      </w:pPr>
    </w:p>
    <w:p w14:paraId="0F7FD3F6" w14:textId="4D997D3C" w:rsidR="006F5157" w:rsidRPr="00452029" w:rsidRDefault="006F5157" w:rsidP="00452029">
      <w:pPr>
        <w:pStyle w:val="Titre1"/>
        <w:spacing w:before="0"/>
        <w:rPr>
          <w:rFonts w:asciiTheme="minorHAnsi" w:hAnsiTheme="minorHAnsi" w:cstheme="minorHAnsi"/>
          <w:sz w:val="20"/>
          <w:szCs w:val="20"/>
        </w:rPr>
      </w:pPr>
      <w:bookmarkStart w:id="25" w:name="_Toc160105157"/>
      <w:r w:rsidRPr="00452029">
        <w:rPr>
          <w:rFonts w:asciiTheme="minorHAnsi" w:hAnsiTheme="minorHAnsi" w:cstheme="minorHAnsi"/>
          <w:sz w:val="20"/>
          <w:szCs w:val="20"/>
        </w:rPr>
        <w:t>SECTION III</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DISPOSITIONS FINALES</w:t>
      </w:r>
      <w:bookmarkEnd w:id="25"/>
    </w:p>
    <w:p w14:paraId="35F335F8" w14:textId="77777777" w:rsidR="006F5157" w:rsidRPr="00452029" w:rsidRDefault="006F5157" w:rsidP="00452029">
      <w:pPr>
        <w:spacing w:after="0"/>
        <w:jc w:val="both"/>
        <w:rPr>
          <w:rFonts w:cstheme="minorHAnsi"/>
          <w:sz w:val="20"/>
          <w:szCs w:val="20"/>
        </w:rPr>
      </w:pPr>
    </w:p>
    <w:p w14:paraId="3C223DC0" w14:textId="54408836" w:rsidR="006F5157" w:rsidRPr="00452029" w:rsidRDefault="006F5157" w:rsidP="00600BBF">
      <w:pPr>
        <w:pStyle w:val="Titre2"/>
        <w:spacing w:before="0"/>
        <w:rPr>
          <w:rFonts w:asciiTheme="minorHAnsi" w:hAnsiTheme="minorHAnsi" w:cstheme="minorHAnsi"/>
          <w:sz w:val="20"/>
          <w:szCs w:val="20"/>
        </w:rPr>
      </w:pPr>
      <w:bookmarkStart w:id="26" w:name="_Toc160105158"/>
      <w:r w:rsidRPr="00452029">
        <w:rPr>
          <w:rFonts w:asciiTheme="minorHAnsi" w:hAnsiTheme="minorHAnsi" w:cstheme="minorHAnsi"/>
          <w:sz w:val="20"/>
          <w:szCs w:val="20"/>
        </w:rPr>
        <w:t>Clause 10</w:t>
      </w:r>
      <w:r w:rsidR="00502C98" w:rsidRPr="00452029">
        <w:rPr>
          <w:rFonts w:asciiTheme="minorHAnsi" w:hAnsiTheme="minorHAnsi" w:cstheme="minorHAnsi"/>
          <w:sz w:val="20"/>
          <w:szCs w:val="20"/>
        </w:rPr>
        <w:t xml:space="preserve"> - </w:t>
      </w:r>
      <w:r w:rsidRPr="00452029">
        <w:rPr>
          <w:rFonts w:asciiTheme="minorHAnsi" w:hAnsiTheme="minorHAnsi" w:cstheme="minorHAnsi"/>
          <w:sz w:val="20"/>
          <w:szCs w:val="20"/>
        </w:rPr>
        <w:t>Non-respect des clauses et résiliation</w:t>
      </w:r>
      <w:bookmarkEnd w:id="26"/>
    </w:p>
    <w:p w14:paraId="08A7C5D2" w14:textId="77777777" w:rsidR="006F5157" w:rsidRPr="00452029" w:rsidRDefault="006F5157" w:rsidP="00D92205">
      <w:pPr>
        <w:spacing w:after="0"/>
        <w:rPr>
          <w:sz w:val="20"/>
          <w:szCs w:val="20"/>
        </w:rPr>
      </w:pPr>
    </w:p>
    <w:p w14:paraId="0497870D" w14:textId="57F14272"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w:t>
      </w:r>
      <w:r w:rsidR="00B335ED" w:rsidRPr="00452029">
        <w:rPr>
          <w:rFonts w:cstheme="minorHAnsi"/>
          <w:sz w:val="20"/>
          <w:szCs w:val="20"/>
        </w:rPr>
        <w:t>’</w:t>
      </w:r>
      <w:r w:rsidRPr="00452029">
        <w:rPr>
          <w:rFonts w:cstheme="minorHAnsi"/>
          <w:sz w:val="20"/>
          <w:szCs w:val="20"/>
        </w:rPr>
        <w:t>à ce que ce dernier se soit conformé aux présentes clauses ou jusqu</w:t>
      </w:r>
      <w:r w:rsidR="00B335ED" w:rsidRPr="00452029">
        <w:rPr>
          <w:rFonts w:cstheme="minorHAnsi"/>
          <w:sz w:val="20"/>
          <w:szCs w:val="20"/>
        </w:rPr>
        <w:t>’</w:t>
      </w:r>
      <w:r w:rsidRPr="00452029">
        <w:rPr>
          <w:rFonts w:cstheme="minorHAnsi"/>
          <w:sz w:val="20"/>
          <w:szCs w:val="20"/>
        </w:rPr>
        <w:t>à ce que le contrat soit résilié. Le sous-traitant informe rapidement le responsable du traitement s</w:t>
      </w:r>
      <w:r w:rsidR="00B335ED" w:rsidRPr="00452029">
        <w:rPr>
          <w:rFonts w:cstheme="minorHAnsi"/>
          <w:sz w:val="20"/>
          <w:szCs w:val="20"/>
        </w:rPr>
        <w:t>’</w:t>
      </w:r>
      <w:r w:rsidRPr="00452029">
        <w:rPr>
          <w:rFonts w:cstheme="minorHAnsi"/>
          <w:sz w:val="20"/>
          <w:szCs w:val="20"/>
        </w:rPr>
        <w:t>il n</w:t>
      </w:r>
      <w:r w:rsidR="00B335ED" w:rsidRPr="00452029">
        <w:rPr>
          <w:rFonts w:cstheme="minorHAnsi"/>
          <w:sz w:val="20"/>
          <w:szCs w:val="20"/>
        </w:rPr>
        <w:t>’</w:t>
      </w:r>
      <w:r w:rsidRPr="00452029">
        <w:rPr>
          <w:rFonts w:cstheme="minorHAnsi"/>
          <w:sz w:val="20"/>
          <w:szCs w:val="20"/>
        </w:rPr>
        <w:t>est pas en mesure de se conformer aux présentes clauses, pour quelque raison que ce soit.</w:t>
      </w:r>
    </w:p>
    <w:p w14:paraId="77D63CA2" w14:textId="42F8337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Le responsable du traitement est en droit de résilier le contrat dans la mesure où il concerne le traitement de données à caractère personnel conformément aux présentes clauses si</w:t>
      </w:r>
      <w:r w:rsidR="00502C98" w:rsidRPr="00452029">
        <w:rPr>
          <w:rFonts w:cstheme="minorHAnsi"/>
          <w:sz w:val="20"/>
          <w:szCs w:val="20"/>
        </w:rPr>
        <w:t> </w:t>
      </w:r>
      <w:r w:rsidRPr="00452029">
        <w:rPr>
          <w:rFonts w:cstheme="minorHAnsi"/>
          <w:sz w:val="20"/>
          <w:szCs w:val="20"/>
        </w:rPr>
        <w:t>:</w:t>
      </w:r>
    </w:p>
    <w:p w14:paraId="68ACBEC3" w14:textId="767B90D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traitement de données à caractère personnel par le sous-traitant a été suspendu par le responsable du traitement conformément au point a) et le respect des présentes clauses n</w:t>
      </w:r>
      <w:r w:rsidR="00B335ED" w:rsidRPr="00452029">
        <w:rPr>
          <w:rFonts w:cstheme="minorHAnsi"/>
          <w:sz w:val="20"/>
          <w:szCs w:val="20"/>
        </w:rPr>
        <w:t>’</w:t>
      </w:r>
      <w:r w:rsidRPr="00452029">
        <w:rPr>
          <w:rFonts w:cstheme="minorHAnsi"/>
          <w:sz w:val="20"/>
          <w:szCs w:val="20"/>
        </w:rPr>
        <w:t>est pas rétabli dans un délai raisonnable et, en tout état de cause, dans un délai d</w:t>
      </w:r>
      <w:r w:rsidR="00B335ED" w:rsidRPr="00452029">
        <w:rPr>
          <w:rFonts w:cstheme="minorHAnsi"/>
          <w:sz w:val="20"/>
          <w:szCs w:val="20"/>
        </w:rPr>
        <w:t>’</w:t>
      </w:r>
      <w:r w:rsidRPr="00452029">
        <w:rPr>
          <w:rFonts w:cstheme="minorHAnsi"/>
          <w:sz w:val="20"/>
          <w:szCs w:val="20"/>
        </w:rPr>
        <w:t>un mois à compter de la suspension</w:t>
      </w:r>
      <w:r w:rsidR="00502C98" w:rsidRPr="00452029">
        <w:rPr>
          <w:rFonts w:cstheme="minorHAnsi"/>
          <w:sz w:val="20"/>
          <w:szCs w:val="20"/>
        </w:rPr>
        <w:t> </w:t>
      </w:r>
      <w:r w:rsidRPr="00452029">
        <w:rPr>
          <w:rFonts w:cstheme="minorHAnsi"/>
          <w:sz w:val="20"/>
          <w:szCs w:val="20"/>
        </w:rPr>
        <w:t>;</w:t>
      </w:r>
    </w:p>
    <w:p w14:paraId="7DDD4FB1" w14:textId="1C86D595"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est en violation grave ou persistante des présentes clauses ou des obligations qui lui incombent en vertu du règlement (UE) 2016/679 et/ou du règlement (UE) 2018/1725</w:t>
      </w:r>
      <w:r w:rsidR="00502C98" w:rsidRPr="00452029">
        <w:rPr>
          <w:rFonts w:cstheme="minorHAnsi"/>
          <w:sz w:val="20"/>
          <w:szCs w:val="20"/>
        </w:rPr>
        <w:t> </w:t>
      </w:r>
      <w:r w:rsidRPr="00452029">
        <w:rPr>
          <w:rFonts w:cstheme="minorHAnsi"/>
          <w:sz w:val="20"/>
          <w:szCs w:val="20"/>
        </w:rPr>
        <w:t>;</w:t>
      </w:r>
    </w:p>
    <w:p w14:paraId="2CE20351" w14:textId="35D76877" w:rsidR="006F5157" w:rsidRPr="00452029" w:rsidRDefault="006F5157" w:rsidP="00452029">
      <w:pPr>
        <w:pStyle w:val="Paragraphedeliste"/>
        <w:numPr>
          <w:ilvl w:val="0"/>
          <w:numId w:val="29"/>
        </w:numPr>
        <w:spacing w:after="0"/>
        <w:ind w:left="1068"/>
        <w:jc w:val="both"/>
        <w:rPr>
          <w:rFonts w:cstheme="minorHAnsi"/>
          <w:sz w:val="20"/>
          <w:szCs w:val="20"/>
        </w:rPr>
      </w:pPr>
      <w:r w:rsidRPr="00452029">
        <w:rPr>
          <w:rFonts w:cstheme="minorHAnsi"/>
          <w:sz w:val="20"/>
          <w:szCs w:val="20"/>
        </w:rPr>
        <w:t>le sous-traitant ne se conforme pas à une décision contraignante d</w:t>
      </w:r>
      <w:r w:rsidR="00B335ED" w:rsidRPr="00452029">
        <w:rPr>
          <w:rFonts w:cstheme="minorHAnsi"/>
          <w:sz w:val="20"/>
          <w:szCs w:val="20"/>
        </w:rPr>
        <w:t>’</w:t>
      </w:r>
      <w:r w:rsidRPr="00452029">
        <w:rPr>
          <w:rFonts w:cstheme="minorHAnsi"/>
          <w:sz w:val="20"/>
          <w:szCs w:val="20"/>
        </w:rPr>
        <w:t>une juridiction compétente ou de l</w:t>
      </w:r>
      <w:r w:rsidR="00B335ED" w:rsidRPr="00452029">
        <w:rPr>
          <w:rFonts w:cstheme="minorHAnsi"/>
          <w:sz w:val="20"/>
          <w:szCs w:val="20"/>
        </w:rPr>
        <w:t>’</w:t>
      </w:r>
      <w:r w:rsidRPr="00452029">
        <w:rPr>
          <w:rFonts w:cstheme="minorHAnsi"/>
          <w:sz w:val="20"/>
          <w:szCs w:val="20"/>
        </w:rPr>
        <w:t>autorité de contrôle compétente/des autorités de contrôle compétentes concernant les obligations qui lui incombent en vertu des présentes clauses ou du règlement (UE) 2016/679 et/ou du règlement (UE) 2018/1725.</w:t>
      </w:r>
    </w:p>
    <w:p w14:paraId="45DAA1A1" w14:textId="3F23EC17"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 xml:space="preserve">Le sous-traitant est en droit de résilier le contrat dans la mesure où il concerne le traitement de données à caractère personnel en vertu des présentes clauses lorsque, après avoir informé le responsable du traitement que ses instructions enfreignent les exigences juridiques applicables conformément à la </w:t>
      </w:r>
      <w:r w:rsidR="000420D0">
        <w:rPr>
          <w:rFonts w:cstheme="minorHAnsi"/>
          <w:sz w:val="20"/>
          <w:szCs w:val="20"/>
        </w:rPr>
        <w:t>Clause</w:t>
      </w:r>
      <w:r w:rsidRPr="00452029">
        <w:rPr>
          <w:rFonts w:cstheme="minorHAnsi"/>
          <w:sz w:val="20"/>
          <w:szCs w:val="20"/>
        </w:rPr>
        <w:t xml:space="preserve"> 7.1, point b), le responsable du traitement insiste pour que ses instructions soient suivies.</w:t>
      </w:r>
    </w:p>
    <w:p w14:paraId="596F293F" w14:textId="7872C56C" w:rsidR="006F5157" w:rsidRPr="00452029" w:rsidRDefault="006F5157" w:rsidP="00452029">
      <w:pPr>
        <w:pStyle w:val="Paragraphedeliste"/>
        <w:numPr>
          <w:ilvl w:val="0"/>
          <w:numId w:val="27"/>
        </w:numPr>
        <w:spacing w:after="0"/>
        <w:jc w:val="both"/>
        <w:rPr>
          <w:rFonts w:cstheme="minorHAnsi"/>
          <w:sz w:val="20"/>
          <w:szCs w:val="20"/>
        </w:rPr>
      </w:pPr>
      <w:r w:rsidRPr="00452029">
        <w:rPr>
          <w:rFonts w:cstheme="minorHAnsi"/>
          <w:sz w:val="20"/>
          <w:szCs w:val="20"/>
        </w:rPr>
        <w:t>À la suite de la résiliation du contrat, le sous-traitant supprime, selon le choix du responsable du traitement, toutes les données à caractère personnel traitées pour le compte du responsable du traitement et certifie auprès de celui-ci qu</w:t>
      </w:r>
      <w:r w:rsidR="00B335ED" w:rsidRPr="00452029">
        <w:rPr>
          <w:rFonts w:cstheme="minorHAnsi"/>
          <w:sz w:val="20"/>
          <w:szCs w:val="20"/>
        </w:rPr>
        <w:t>’</w:t>
      </w:r>
      <w:r w:rsidRPr="00452029">
        <w:rPr>
          <w:rFonts w:cstheme="minorHAnsi"/>
          <w:sz w:val="20"/>
          <w:szCs w:val="20"/>
        </w:rPr>
        <w:t>il a procédé à cette suppression, ou renvoie toutes les données à caractère personnel au responsable du traitement et détruit les copies existantes, à moins que le droit de l</w:t>
      </w:r>
      <w:r w:rsidR="00B335ED" w:rsidRPr="00452029">
        <w:rPr>
          <w:rFonts w:cstheme="minorHAnsi"/>
          <w:sz w:val="20"/>
          <w:szCs w:val="20"/>
        </w:rPr>
        <w:t>’</w:t>
      </w:r>
      <w:r w:rsidRPr="00452029">
        <w:rPr>
          <w:rFonts w:cstheme="minorHAnsi"/>
          <w:sz w:val="20"/>
          <w:szCs w:val="20"/>
        </w:rPr>
        <w:t>Union ou le droit national n</w:t>
      </w:r>
      <w:r w:rsidR="00B335ED" w:rsidRPr="00452029">
        <w:rPr>
          <w:rFonts w:cstheme="minorHAnsi"/>
          <w:sz w:val="20"/>
          <w:szCs w:val="20"/>
        </w:rPr>
        <w:t>’</w:t>
      </w:r>
      <w:r w:rsidRPr="00452029">
        <w:rPr>
          <w:rFonts w:cstheme="minorHAnsi"/>
          <w:sz w:val="20"/>
          <w:szCs w:val="20"/>
        </w:rPr>
        <w:t>impose de les conserver plus longtemps. Le sous-traitant continue de veiller à la conformité aux présentes clauses jusqu</w:t>
      </w:r>
      <w:r w:rsidR="00B335ED" w:rsidRPr="00452029">
        <w:rPr>
          <w:rFonts w:cstheme="minorHAnsi"/>
          <w:sz w:val="20"/>
          <w:szCs w:val="20"/>
        </w:rPr>
        <w:t>’</w:t>
      </w:r>
      <w:r w:rsidRPr="00452029">
        <w:rPr>
          <w:rFonts w:cstheme="minorHAnsi"/>
          <w:sz w:val="20"/>
          <w:szCs w:val="20"/>
        </w:rPr>
        <w:t>à la suppression ou à la restitution des données.</w:t>
      </w:r>
    </w:p>
    <w:p w14:paraId="7C0203DD" w14:textId="77777777" w:rsidR="00290749" w:rsidRPr="00452029" w:rsidRDefault="00290749">
      <w:pPr>
        <w:rPr>
          <w:rFonts w:cstheme="minorHAnsi"/>
          <w:sz w:val="20"/>
          <w:szCs w:val="20"/>
        </w:rPr>
      </w:pPr>
      <w:r w:rsidRPr="00452029">
        <w:rPr>
          <w:rFonts w:cstheme="minorHAnsi"/>
          <w:sz w:val="20"/>
          <w:szCs w:val="20"/>
        </w:rPr>
        <w:br w:type="page"/>
      </w:r>
    </w:p>
    <w:p w14:paraId="20F63F70" w14:textId="6024FF34" w:rsidR="006F5157" w:rsidRPr="00452029" w:rsidRDefault="006F5157" w:rsidP="00F62F12">
      <w:pPr>
        <w:pStyle w:val="Titre1"/>
        <w:rPr>
          <w:rFonts w:asciiTheme="minorHAnsi" w:hAnsiTheme="minorHAnsi" w:cstheme="minorHAnsi"/>
          <w:sz w:val="22"/>
          <w:szCs w:val="22"/>
        </w:rPr>
      </w:pPr>
      <w:bookmarkStart w:id="27" w:name="_Toc160105159"/>
      <w:r w:rsidRPr="00452029">
        <w:rPr>
          <w:rFonts w:asciiTheme="minorHAnsi" w:hAnsiTheme="minorHAnsi" w:cstheme="minorHAnsi"/>
          <w:sz w:val="22"/>
          <w:szCs w:val="22"/>
        </w:rPr>
        <w:lastRenderedPageBreak/>
        <w:t>ANNEXE I</w:t>
      </w:r>
      <w:r w:rsidR="00290749"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Liste des </w:t>
      </w:r>
      <w:r w:rsidR="006C7F76">
        <w:rPr>
          <w:rFonts w:asciiTheme="minorHAnsi" w:hAnsiTheme="minorHAnsi" w:cstheme="minorHAnsi"/>
          <w:sz w:val="22"/>
          <w:szCs w:val="22"/>
        </w:rPr>
        <w:t>P</w:t>
      </w:r>
      <w:r w:rsidR="006C7F76" w:rsidRPr="00452029">
        <w:rPr>
          <w:rFonts w:asciiTheme="minorHAnsi" w:hAnsiTheme="minorHAnsi" w:cstheme="minorHAnsi"/>
          <w:sz w:val="22"/>
          <w:szCs w:val="22"/>
        </w:rPr>
        <w:t>arties</w:t>
      </w:r>
      <w:bookmarkEnd w:id="27"/>
    </w:p>
    <w:p w14:paraId="21EC6C81" w14:textId="4922F78D" w:rsidR="006F5157" w:rsidRDefault="006F5157" w:rsidP="00D92205">
      <w:pPr>
        <w:spacing w:after="0"/>
        <w:jc w:val="both"/>
        <w:rPr>
          <w:rFonts w:cstheme="minorHAnsi"/>
          <w:sz w:val="20"/>
          <w:szCs w:val="20"/>
        </w:rPr>
      </w:pPr>
    </w:p>
    <w:p w14:paraId="5531F0D0" w14:textId="0DF37203" w:rsidR="002B67BD" w:rsidRDefault="002B67BD" w:rsidP="002B67BD">
      <w:pPr>
        <w:jc w:val="both"/>
        <w:rPr>
          <w:rFonts w:cstheme="minorHAnsi"/>
          <w:sz w:val="20"/>
          <w:szCs w:val="20"/>
        </w:rPr>
      </w:pPr>
      <w:r w:rsidRPr="002B67BD">
        <w:rPr>
          <w:rFonts w:cstheme="minorHAnsi"/>
          <w:b/>
          <w:bCs/>
          <w:sz w:val="20"/>
          <w:szCs w:val="20"/>
        </w:rPr>
        <w:t>Responsable(s) du traitement</w:t>
      </w:r>
      <w:r>
        <w:rPr>
          <w:rFonts w:cstheme="minorHAnsi"/>
          <w:b/>
          <w:bCs/>
          <w:sz w:val="20"/>
          <w:szCs w:val="20"/>
        </w:rPr>
        <w:t xml:space="preserve"> </w:t>
      </w:r>
      <w:r w:rsidRPr="002B67BD">
        <w:rPr>
          <w:rFonts w:cstheme="minorHAnsi"/>
          <w:b/>
          <w:bCs/>
          <w:sz w:val="20"/>
          <w:szCs w:val="20"/>
        </w:rPr>
        <w:t>:</w:t>
      </w:r>
      <w:r w:rsidRPr="002B67BD">
        <w:rPr>
          <w:rFonts w:cstheme="minorHAnsi"/>
          <w:sz w:val="20"/>
          <w:szCs w:val="20"/>
        </w:rPr>
        <w:t> </w:t>
      </w:r>
    </w:p>
    <w:p w14:paraId="364FD42F" w14:textId="5D91DAF6" w:rsidR="002B67BD" w:rsidRDefault="002B67BD" w:rsidP="002B67BD">
      <w:pPr>
        <w:jc w:val="both"/>
        <w:rPr>
          <w:rFonts w:cstheme="minorHAnsi"/>
          <w:sz w:val="20"/>
          <w:szCs w:val="20"/>
        </w:rPr>
      </w:pPr>
      <w:r>
        <w:rPr>
          <w:rFonts w:cstheme="minorHAnsi"/>
          <w:sz w:val="20"/>
          <w:szCs w:val="20"/>
        </w:rPr>
        <w:t xml:space="preserve">Le </w:t>
      </w:r>
      <w:r w:rsidR="00DF317B">
        <w:rPr>
          <w:rFonts w:cstheme="minorHAnsi"/>
          <w:sz w:val="20"/>
          <w:szCs w:val="20"/>
        </w:rPr>
        <w:t>r</w:t>
      </w:r>
      <w:r>
        <w:rPr>
          <w:rFonts w:cstheme="minorHAnsi"/>
          <w:sz w:val="20"/>
          <w:szCs w:val="20"/>
        </w:rPr>
        <w:t xml:space="preserve">esponsable de traitement est le Client ou le Pouvoir Adjudicateur tel(s) que désigné(s) </w:t>
      </w:r>
      <w:r w:rsidR="00F722CB">
        <w:rPr>
          <w:rFonts w:cstheme="minorHAnsi"/>
          <w:sz w:val="20"/>
          <w:szCs w:val="20"/>
        </w:rPr>
        <w:t>au Contrat, et dont l’identité est rappelée ci-dessous.</w:t>
      </w:r>
    </w:p>
    <w:p w14:paraId="3F89F917" w14:textId="77777777" w:rsidR="00C8640C" w:rsidRDefault="00C8640C" w:rsidP="002B67BD">
      <w:pPr>
        <w:jc w:val="both"/>
        <w:rPr>
          <w:rFonts w:cstheme="minorHAnsi"/>
          <w:sz w:val="20"/>
          <w:szCs w:val="20"/>
        </w:rPr>
      </w:pPr>
    </w:p>
    <w:p w14:paraId="23CC7B72" w14:textId="0AF19487" w:rsidR="00BB79F6" w:rsidRPr="004361DE" w:rsidRDefault="005D591A" w:rsidP="004361DE">
      <w:pPr>
        <w:pStyle w:val="Sansinterligne"/>
        <w:numPr>
          <w:ilvl w:val="0"/>
          <w:numId w:val="100"/>
        </w:numPr>
        <w:rPr>
          <w:sz w:val="20"/>
          <w:szCs w:val="20"/>
          <w:u w:val="single"/>
        </w:rPr>
      </w:pPr>
      <w:r w:rsidRPr="004361DE">
        <w:rPr>
          <w:sz w:val="20"/>
          <w:szCs w:val="20"/>
          <w:u w:val="single"/>
        </w:rPr>
        <w:t>Nom</w:t>
      </w:r>
      <w:r w:rsidR="00BB79F6" w:rsidRPr="004361DE">
        <w:rPr>
          <w:sz w:val="20"/>
          <w:szCs w:val="20"/>
          <w:u w:val="single"/>
        </w:rPr>
        <w:t xml:space="preserve"> et coordonnées du responsable de traitement</w:t>
      </w:r>
      <w:r w:rsidRPr="004361DE">
        <w:rPr>
          <w:sz w:val="20"/>
          <w:szCs w:val="20"/>
        </w:rPr>
        <w:t> :</w:t>
      </w:r>
      <w:r w:rsidRPr="004361DE">
        <w:rPr>
          <w:sz w:val="20"/>
          <w:szCs w:val="20"/>
          <w:u w:val="single"/>
        </w:rPr>
        <w:t xml:space="preserve"> </w:t>
      </w:r>
    </w:p>
    <w:p w14:paraId="749EF14E" w14:textId="3868B3F4" w:rsidR="005D591A" w:rsidRPr="004361DE" w:rsidRDefault="005D591A" w:rsidP="004361DE">
      <w:pPr>
        <w:pStyle w:val="Sansinterligne"/>
        <w:ind w:left="708"/>
        <w:rPr>
          <w:sz w:val="20"/>
          <w:szCs w:val="20"/>
        </w:rPr>
      </w:pPr>
      <w:r w:rsidRPr="004361DE">
        <w:rPr>
          <w:sz w:val="20"/>
          <w:szCs w:val="20"/>
        </w:rPr>
        <w:t>Caisse des Dépôts et Consignations</w:t>
      </w:r>
    </w:p>
    <w:p w14:paraId="109C3D18" w14:textId="16A37E1D" w:rsidR="005D591A" w:rsidRPr="004361DE" w:rsidRDefault="005D591A" w:rsidP="004361DE">
      <w:pPr>
        <w:pStyle w:val="Sansinterligne"/>
        <w:ind w:left="708"/>
        <w:rPr>
          <w:sz w:val="20"/>
          <w:szCs w:val="20"/>
        </w:rPr>
      </w:pPr>
      <w:r w:rsidRPr="004361DE">
        <w:rPr>
          <w:sz w:val="20"/>
          <w:szCs w:val="20"/>
        </w:rPr>
        <w:t>56, rue de Lille</w:t>
      </w:r>
      <w:r w:rsidR="00BB79F6" w:rsidRPr="004361DE">
        <w:rPr>
          <w:sz w:val="20"/>
          <w:szCs w:val="20"/>
        </w:rPr>
        <w:t>,</w:t>
      </w:r>
      <w:r w:rsidRPr="004361DE">
        <w:rPr>
          <w:sz w:val="20"/>
          <w:szCs w:val="20"/>
        </w:rPr>
        <w:t xml:space="preserve"> 75007 Paris</w:t>
      </w:r>
    </w:p>
    <w:p w14:paraId="7728318E" w14:textId="77777777" w:rsidR="000E0248" w:rsidRPr="004361DE" w:rsidRDefault="000E0248" w:rsidP="004361DE">
      <w:pPr>
        <w:jc w:val="both"/>
        <w:rPr>
          <w:rFonts w:cstheme="minorHAnsi"/>
          <w:sz w:val="20"/>
          <w:szCs w:val="20"/>
        </w:rPr>
      </w:pPr>
    </w:p>
    <w:p w14:paraId="22A4D784" w14:textId="66FADB83" w:rsidR="00BB79F6" w:rsidRPr="004361DE" w:rsidRDefault="000E0248" w:rsidP="004361DE">
      <w:pPr>
        <w:pStyle w:val="Paragraphedeliste"/>
        <w:numPr>
          <w:ilvl w:val="0"/>
          <w:numId w:val="100"/>
        </w:numPr>
        <w:jc w:val="both"/>
      </w:pPr>
      <w:r w:rsidRPr="004361DE">
        <w:rPr>
          <w:rFonts w:cstheme="minorHAnsi"/>
          <w:sz w:val="20"/>
          <w:szCs w:val="20"/>
          <w:u w:val="single"/>
        </w:rPr>
        <w:t>Nom, fonction et coordonnées de la personne de contact en charge du suivi du Contrat</w:t>
      </w:r>
      <w:r w:rsidR="00C8640C" w:rsidRPr="004361DE">
        <w:rPr>
          <w:rFonts w:cstheme="minorHAnsi"/>
          <w:sz w:val="20"/>
          <w:szCs w:val="20"/>
          <w:u w:val="single"/>
        </w:rPr>
        <w:t xml:space="preserve"> chez le responsable de traitement</w:t>
      </w:r>
      <w:r w:rsidR="0079572C">
        <w:rPr>
          <w:rFonts w:cstheme="minorHAnsi"/>
          <w:sz w:val="20"/>
          <w:szCs w:val="20"/>
          <w:u w:val="single"/>
        </w:rPr>
        <w:t xml:space="preserve"> (RDCP)</w:t>
      </w:r>
      <w:r>
        <w:rPr>
          <w:rFonts w:cstheme="minorHAnsi"/>
          <w:sz w:val="20"/>
          <w:szCs w:val="20"/>
        </w:rPr>
        <w:t xml:space="preserve"> : </w:t>
      </w:r>
    </w:p>
    <w:p w14:paraId="0135D87F" w14:textId="77777777" w:rsidR="00D53B4B" w:rsidRPr="00D53B4B" w:rsidRDefault="00D53B4B" w:rsidP="00BB79F6">
      <w:pPr>
        <w:pStyle w:val="Paragraphedeliste"/>
        <w:jc w:val="both"/>
        <w:rPr>
          <w:rFonts w:cstheme="minorHAnsi"/>
          <w:sz w:val="20"/>
          <w:szCs w:val="20"/>
        </w:rPr>
      </w:pPr>
      <w:r w:rsidRPr="00D53B4B">
        <w:rPr>
          <w:rFonts w:cstheme="minorHAnsi"/>
          <w:sz w:val="20"/>
          <w:szCs w:val="20"/>
        </w:rPr>
        <w:t>Cyril VIENNOT – RDCP</w:t>
      </w:r>
    </w:p>
    <w:p w14:paraId="1D952655" w14:textId="055474EC" w:rsidR="000E0248" w:rsidRPr="00D53B4B" w:rsidRDefault="00D53B4B" w:rsidP="00BB79F6">
      <w:pPr>
        <w:pStyle w:val="Paragraphedeliste"/>
        <w:jc w:val="both"/>
        <w:rPr>
          <w:rFonts w:cstheme="minorHAnsi"/>
          <w:sz w:val="20"/>
          <w:szCs w:val="20"/>
        </w:rPr>
      </w:pPr>
      <w:r w:rsidRPr="00D53B4B">
        <w:rPr>
          <w:rFonts w:cstheme="minorHAnsi"/>
          <w:sz w:val="20"/>
          <w:szCs w:val="20"/>
        </w:rPr>
        <w:t>Direction des Politiques Sociales</w:t>
      </w:r>
    </w:p>
    <w:p w14:paraId="3278C090" w14:textId="6E7C3199" w:rsidR="00D53B4B" w:rsidRPr="00D53B4B" w:rsidRDefault="00D53B4B" w:rsidP="00BB79F6">
      <w:pPr>
        <w:pStyle w:val="Paragraphedeliste"/>
        <w:jc w:val="both"/>
        <w:rPr>
          <w:rFonts w:cstheme="minorHAnsi"/>
          <w:sz w:val="20"/>
          <w:szCs w:val="20"/>
        </w:rPr>
      </w:pPr>
      <w:r w:rsidRPr="00D53B4B">
        <w:rPr>
          <w:rFonts w:cstheme="minorHAnsi"/>
          <w:sz w:val="20"/>
          <w:szCs w:val="20"/>
        </w:rPr>
        <w:t>12 avenue Pierre Mendès-France 75013 PARIS</w:t>
      </w:r>
    </w:p>
    <w:p w14:paraId="48D3BCD6" w14:textId="1C3D1C1B" w:rsidR="00D53B4B" w:rsidRDefault="008136C5" w:rsidP="00BB79F6">
      <w:pPr>
        <w:pStyle w:val="Paragraphedeliste"/>
        <w:jc w:val="both"/>
      </w:pPr>
      <w:hyperlink r:id="rId8" w:history="1">
        <w:r w:rsidR="00D53B4B" w:rsidRPr="007D2521">
          <w:rPr>
            <w:rStyle w:val="Lienhypertexte"/>
          </w:rPr>
          <w:t>cyril.viennot@caissedesdepots.fr</w:t>
        </w:r>
      </w:hyperlink>
    </w:p>
    <w:p w14:paraId="62B47E4C" w14:textId="77777777" w:rsidR="007E3273" w:rsidRPr="004361DE" w:rsidRDefault="007E3273" w:rsidP="004361DE">
      <w:pPr>
        <w:jc w:val="both"/>
        <w:rPr>
          <w:rFonts w:cstheme="minorHAnsi"/>
          <w:sz w:val="20"/>
          <w:szCs w:val="20"/>
        </w:rPr>
      </w:pPr>
    </w:p>
    <w:p w14:paraId="54058176" w14:textId="5BA21568" w:rsidR="002B67BD" w:rsidRPr="00907A58" w:rsidRDefault="002B67BD" w:rsidP="004361DE">
      <w:pPr>
        <w:pStyle w:val="Paragraphedeliste"/>
        <w:numPr>
          <w:ilvl w:val="0"/>
          <w:numId w:val="100"/>
        </w:numPr>
        <w:jc w:val="both"/>
        <w:rPr>
          <w:rFonts w:cstheme="minorHAnsi"/>
          <w:sz w:val="20"/>
          <w:szCs w:val="20"/>
        </w:rPr>
      </w:pPr>
      <w:r w:rsidRPr="004361DE">
        <w:rPr>
          <w:rFonts w:cstheme="minorHAnsi"/>
          <w:sz w:val="20"/>
          <w:szCs w:val="20"/>
          <w:u w:val="single"/>
        </w:rPr>
        <w:t xml:space="preserve">Nom et coordonnées </w:t>
      </w:r>
      <w:r w:rsidR="0053699B" w:rsidRPr="004361DE">
        <w:rPr>
          <w:rFonts w:cstheme="minorHAnsi"/>
          <w:sz w:val="20"/>
          <w:szCs w:val="20"/>
          <w:u w:val="single"/>
        </w:rPr>
        <w:t>du DPO</w:t>
      </w:r>
      <w:r w:rsidR="00BB79F6" w:rsidRPr="004361DE">
        <w:rPr>
          <w:rFonts w:cstheme="minorHAnsi"/>
          <w:sz w:val="20"/>
          <w:szCs w:val="20"/>
          <w:u w:val="single"/>
        </w:rPr>
        <w:t xml:space="preserve"> du responsable de traitement</w:t>
      </w:r>
      <w:r w:rsidRPr="00907A58">
        <w:rPr>
          <w:rFonts w:cstheme="minorHAnsi"/>
          <w:sz w:val="20"/>
          <w:szCs w:val="20"/>
        </w:rPr>
        <w:t xml:space="preserve"> : </w:t>
      </w:r>
    </w:p>
    <w:p w14:paraId="3744E531" w14:textId="7509A62C" w:rsidR="006F19E9" w:rsidRPr="004C310E" w:rsidRDefault="000272D9" w:rsidP="000272D9">
      <w:pPr>
        <w:pStyle w:val="Paragraphedeliste"/>
        <w:rPr>
          <w:rFonts w:cstheme="minorHAnsi"/>
          <w:sz w:val="20"/>
          <w:szCs w:val="20"/>
        </w:rPr>
      </w:pPr>
      <w:r w:rsidRPr="004C310E">
        <w:rPr>
          <w:rFonts w:cstheme="minorHAnsi"/>
          <w:sz w:val="20"/>
          <w:szCs w:val="20"/>
        </w:rPr>
        <w:t>Madame Isabelle Guiomar,</w:t>
      </w:r>
    </w:p>
    <w:p w14:paraId="09C88AB7" w14:textId="0E38CBD1" w:rsidR="006F19E9" w:rsidRPr="004C310E" w:rsidRDefault="000272D9" w:rsidP="000272D9">
      <w:pPr>
        <w:pStyle w:val="Paragraphedeliste"/>
        <w:rPr>
          <w:rFonts w:cstheme="minorHAnsi"/>
          <w:sz w:val="20"/>
          <w:szCs w:val="20"/>
        </w:rPr>
      </w:pPr>
      <w:r w:rsidRPr="004C310E">
        <w:rPr>
          <w:rFonts w:cstheme="minorHAnsi"/>
          <w:sz w:val="20"/>
          <w:szCs w:val="20"/>
        </w:rPr>
        <w:t xml:space="preserve">Direction des </w:t>
      </w:r>
      <w:r w:rsidR="00C8640C">
        <w:rPr>
          <w:rFonts w:cstheme="minorHAnsi"/>
          <w:sz w:val="20"/>
          <w:szCs w:val="20"/>
        </w:rPr>
        <w:t>a</w:t>
      </w:r>
      <w:r w:rsidR="00C8640C" w:rsidRPr="004C310E">
        <w:rPr>
          <w:rFonts w:cstheme="minorHAnsi"/>
          <w:sz w:val="20"/>
          <w:szCs w:val="20"/>
        </w:rPr>
        <w:t xml:space="preserve">ffaires </w:t>
      </w:r>
      <w:r w:rsidRPr="004C310E">
        <w:rPr>
          <w:rFonts w:cstheme="minorHAnsi"/>
          <w:sz w:val="20"/>
          <w:szCs w:val="20"/>
        </w:rPr>
        <w:t xml:space="preserve">juridiques, de la conformité et de la déontologie </w:t>
      </w:r>
      <w:r w:rsidR="006F19E9" w:rsidRPr="004C310E">
        <w:rPr>
          <w:rFonts w:cstheme="minorHAnsi"/>
          <w:sz w:val="20"/>
          <w:szCs w:val="20"/>
        </w:rPr>
        <w:t>(</w:t>
      </w:r>
      <w:r w:rsidRPr="004C310E">
        <w:rPr>
          <w:rFonts w:cstheme="minorHAnsi"/>
          <w:sz w:val="20"/>
          <w:szCs w:val="20"/>
        </w:rPr>
        <w:t>DAJCD</w:t>
      </w:r>
      <w:r w:rsidR="006F19E9" w:rsidRPr="004C310E">
        <w:rPr>
          <w:rFonts w:cstheme="minorHAnsi"/>
          <w:sz w:val="20"/>
          <w:szCs w:val="20"/>
        </w:rPr>
        <w:t>)</w:t>
      </w:r>
      <w:r w:rsidRPr="004C310E">
        <w:rPr>
          <w:rFonts w:cstheme="minorHAnsi"/>
          <w:sz w:val="20"/>
          <w:szCs w:val="20"/>
        </w:rPr>
        <w:t xml:space="preserve">, </w:t>
      </w:r>
    </w:p>
    <w:p w14:paraId="6796399C" w14:textId="0F73FEEC" w:rsidR="000272D9" w:rsidRPr="004C310E" w:rsidRDefault="000272D9" w:rsidP="000272D9">
      <w:pPr>
        <w:pStyle w:val="Paragraphedeliste"/>
        <w:rPr>
          <w:rFonts w:cstheme="minorHAnsi"/>
          <w:sz w:val="20"/>
          <w:szCs w:val="20"/>
        </w:rPr>
      </w:pPr>
      <w:r w:rsidRPr="004C310E">
        <w:rPr>
          <w:rFonts w:cstheme="minorHAnsi"/>
          <w:sz w:val="20"/>
          <w:szCs w:val="20"/>
        </w:rPr>
        <w:t>59</w:t>
      </w:r>
      <w:r w:rsidR="006F19E9" w:rsidRPr="004C310E">
        <w:rPr>
          <w:rFonts w:cstheme="minorHAnsi"/>
          <w:sz w:val="20"/>
          <w:szCs w:val="20"/>
        </w:rPr>
        <w:t>,</w:t>
      </w:r>
      <w:r w:rsidRPr="004C310E">
        <w:rPr>
          <w:rFonts w:cstheme="minorHAnsi"/>
          <w:sz w:val="20"/>
          <w:szCs w:val="20"/>
        </w:rPr>
        <w:t xml:space="preserve"> rue de Lille, 75007 Paris </w:t>
      </w:r>
    </w:p>
    <w:p w14:paraId="092D12A8" w14:textId="0B674D6A" w:rsidR="000272D9" w:rsidRPr="004C310E" w:rsidRDefault="008136C5" w:rsidP="000272D9">
      <w:pPr>
        <w:pStyle w:val="Paragraphedeliste"/>
        <w:rPr>
          <w:rFonts w:cstheme="minorHAnsi"/>
          <w:sz w:val="20"/>
          <w:szCs w:val="20"/>
        </w:rPr>
      </w:pPr>
      <w:hyperlink r:id="rId9" w:history="1">
        <w:r w:rsidR="000272D9" w:rsidRPr="004C310E">
          <w:rPr>
            <w:rStyle w:val="Lienhypertexte"/>
            <w:rFonts w:cstheme="minorHAnsi"/>
            <w:sz w:val="20"/>
            <w:szCs w:val="20"/>
          </w:rPr>
          <w:t>dpo@caissedesdepots.fr</w:t>
        </w:r>
      </w:hyperlink>
    </w:p>
    <w:p w14:paraId="4962CDA9" w14:textId="77777777" w:rsidR="000272D9" w:rsidRPr="00907A58" w:rsidRDefault="000272D9" w:rsidP="002B67BD">
      <w:pPr>
        <w:pStyle w:val="Paragraphedeliste"/>
        <w:jc w:val="both"/>
        <w:rPr>
          <w:rFonts w:cstheme="minorHAnsi"/>
          <w:sz w:val="20"/>
          <w:szCs w:val="20"/>
        </w:rPr>
      </w:pPr>
    </w:p>
    <w:p w14:paraId="12A21D06" w14:textId="77777777" w:rsidR="002B67BD" w:rsidRDefault="002B67BD" w:rsidP="002B67BD">
      <w:pPr>
        <w:jc w:val="both"/>
        <w:rPr>
          <w:rFonts w:cstheme="minorHAnsi"/>
          <w:b/>
          <w:bCs/>
          <w:sz w:val="20"/>
          <w:szCs w:val="20"/>
        </w:rPr>
      </w:pPr>
    </w:p>
    <w:p w14:paraId="170E5F9B" w14:textId="2E2743C4" w:rsidR="002B67BD" w:rsidRDefault="002B67BD" w:rsidP="002B67BD">
      <w:pPr>
        <w:jc w:val="both"/>
        <w:rPr>
          <w:rFonts w:cstheme="minorHAnsi"/>
          <w:sz w:val="20"/>
          <w:szCs w:val="20"/>
        </w:rPr>
      </w:pPr>
      <w:r w:rsidRPr="002B67BD">
        <w:rPr>
          <w:rFonts w:cstheme="minorHAnsi"/>
          <w:b/>
          <w:bCs/>
          <w:sz w:val="20"/>
          <w:szCs w:val="20"/>
        </w:rPr>
        <w:t>Sous-traitant(s) :</w:t>
      </w:r>
      <w:r w:rsidRPr="002B67BD">
        <w:rPr>
          <w:rFonts w:cstheme="minorHAnsi"/>
          <w:sz w:val="20"/>
          <w:szCs w:val="20"/>
        </w:rPr>
        <w:t> </w:t>
      </w:r>
    </w:p>
    <w:p w14:paraId="335F89F9" w14:textId="63B568EF" w:rsidR="000272D9" w:rsidRDefault="000272D9" w:rsidP="002B67BD">
      <w:pPr>
        <w:jc w:val="both"/>
        <w:rPr>
          <w:rFonts w:cstheme="minorHAnsi"/>
          <w:sz w:val="20"/>
          <w:szCs w:val="20"/>
        </w:rPr>
      </w:pPr>
      <w:r w:rsidRPr="00D9180D">
        <w:rPr>
          <w:rFonts w:cstheme="minorHAnsi"/>
          <w:sz w:val="20"/>
          <w:szCs w:val="20"/>
        </w:rPr>
        <w:t>Le</w:t>
      </w:r>
      <w:r>
        <w:rPr>
          <w:rFonts w:cstheme="minorHAnsi"/>
          <w:sz w:val="20"/>
          <w:szCs w:val="20"/>
        </w:rPr>
        <w:t>(s)</w:t>
      </w:r>
      <w:r w:rsidRPr="00D9180D">
        <w:rPr>
          <w:rFonts w:cstheme="minorHAnsi"/>
          <w:sz w:val="20"/>
          <w:szCs w:val="20"/>
        </w:rPr>
        <w:t xml:space="preserve"> </w:t>
      </w:r>
      <w:r>
        <w:rPr>
          <w:rFonts w:cstheme="minorHAnsi"/>
          <w:sz w:val="20"/>
          <w:szCs w:val="20"/>
        </w:rPr>
        <w:t>« </w:t>
      </w:r>
      <w:r w:rsidR="00DF317B">
        <w:rPr>
          <w:rFonts w:cstheme="minorHAnsi"/>
          <w:sz w:val="20"/>
          <w:szCs w:val="20"/>
        </w:rPr>
        <w:t>sous</w:t>
      </w:r>
      <w:r>
        <w:rPr>
          <w:rFonts w:cstheme="minorHAnsi"/>
          <w:sz w:val="20"/>
          <w:szCs w:val="20"/>
        </w:rPr>
        <w:t>-traitant</w:t>
      </w:r>
      <w:r w:rsidR="001C7177">
        <w:rPr>
          <w:rFonts w:cstheme="minorHAnsi"/>
          <w:sz w:val="20"/>
          <w:szCs w:val="20"/>
        </w:rPr>
        <w:t>(s)</w:t>
      </w:r>
      <w:r>
        <w:rPr>
          <w:rFonts w:cstheme="minorHAnsi"/>
          <w:sz w:val="20"/>
          <w:szCs w:val="20"/>
        </w:rPr>
        <w:t xml:space="preserve"> » </w:t>
      </w:r>
      <w:r w:rsidR="00F722CB" w:rsidRPr="00D9180D">
        <w:rPr>
          <w:rFonts w:cstheme="minorHAnsi"/>
          <w:sz w:val="20"/>
          <w:szCs w:val="20"/>
        </w:rPr>
        <w:t>est le</w:t>
      </w:r>
      <w:r w:rsidR="00F722CB">
        <w:rPr>
          <w:rFonts w:cstheme="minorHAnsi"/>
          <w:sz w:val="20"/>
          <w:szCs w:val="20"/>
        </w:rPr>
        <w:t xml:space="preserve"> / sont </w:t>
      </w:r>
      <w:r>
        <w:rPr>
          <w:rFonts w:cstheme="minorHAnsi"/>
          <w:sz w:val="20"/>
          <w:szCs w:val="20"/>
        </w:rPr>
        <w:t>le</w:t>
      </w:r>
      <w:r w:rsidR="001C7177">
        <w:rPr>
          <w:rFonts w:cstheme="minorHAnsi"/>
          <w:sz w:val="20"/>
          <w:szCs w:val="20"/>
        </w:rPr>
        <w:t>(s)</w:t>
      </w:r>
      <w:r>
        <w:rPr>
          <w:rFonts w:cstheme="minorHAnsi"/>
          <w:sz w:val="20"/>
          <w:szCs w:val="20"/>
        </w:rPr>
        <w:t xml:space="preserve"> « </w:t>
      </w:r>
      <w:r w:rsidRPr="00D9180D">
        <w:rPr>
          <w:rFonts w:cstheme="minorHAnsi"/>
          <w:sz w:val="20"/>
          <w:szCs w:val="20"/>
        </w:rPr>
        <w:t>Prestataire</w:t>
      </w:r>
      <w:r w:rsidR="001C7177">
        <w:rPr>
          <w:rFonts w:cstheme="minorHAnsi"/>
          <w:sz w:val="20"/>
          <w:szCs w:val="20"/>
        </w:rPr>
        <w:t>(s)</w:t>
      </w:r>
      <w:r>
        <w:rPr>
          <w:rFonts w:cstheme="minorHAnsi"/>
          <w:sz w:val="20"/>
          <w:szCs w:val="20"/>
        </w:rPr>
        <w:t> » ou le « </w:t>
      </w:r>
      <w:r w:rsidR="001C7177">
        <w:rPr>
          <w:rFonts w:cstheme="minorHAnsi"/>
          <w:sz w:val="20"/>
          <w:szCs w:val="20"/>
        </w:rPr>
        <w:t>(</w:t>
      </w:r>
      <w:proofErr w:type="spellStart"/>
      <w:r w:rsidR="001C7177">
        <w:rPr>
          <w:rFonts w:cstheme="minorHAnsi"/>
          <w:sz w:val="20"/>
          <w:szCs w:val="20"/>
        </w:rPr>
        <w:t>co</w:t>
      </w:r>
      <w:proofErr w:type="spellEnd"/>
      <w:r w:rsidR="001C7177">
        <w:rPr>
          <w:rFonts w:cstheme="minorHAnsi"/>
          <w:sz w:val="20"/>
          <w:szCs w:val="20"/>
        </w:rPr>
        <w:t>-)</w:t>
      </w:r>
      <w:r>
        <w:rPr>
          <w:rFonts w:cstheme="minorHAnsi"/>
          <w:sz w:val="20"/>
          <w:szCs w:val="20"/>
        </w:rPr>
        <w:t>Titulaire</w:t>
      </w:r>
      <w:r w:rsidR="001C7177">
        <w:rPr>
          <w:rFonts w:cstheme="minorHAnsi"/>
          <w:sz w:val="20"/>
          <w:szCs w:val="20"/>
        </w:rPr>
        <w:t>(s)</w:t>
      </w:r>
      <w:r w:rsidR="004237FD">
        <w:rPr>
          <w:rFonts w:cstheme="minorHAnsi"/>
          <w:sz w:val="20"/>
          <w:szCs w:val="20"/>
        </w:rPr>
        <w:t> »</w:t>
      </w:r>
      <w:r>
        <w:rPr>
          <w:rFonts w:cstheme="minorHAnsi"/>
          <w:sz w:val="20"/>
          <w:szCs w:val="20"/>
        </w:rPr>
        <w:t xml:space="preserve"> du Marché aux sens des présentes</w:t>
      </w:r>
      <w:r w:rsidR="00F722CB">
        <w:rPr>
          <w:rFonts w:cstheme="minorHAnsi"/>
          <w:sz w:val="20"/>
          <w:szCs w:val="20"/>
        </w:rPr>
        <w:t>, et dont l’identité est rappelée ci-dessous</w:t>
      </w:r>
      <w:r>
        <w:rPr>
          <w:rFonts w:cstheme="minorHAnsi"/>
          <w:sz w:val="20"/>
          <w:szCs w:val="20"/>
        </w:rPr>
        <w:t>.</w:t>
      </w:r>
    </w:p>
    <w:p w14:paraId="41879295" w14:textId="77777777" w:rsidR="00C8640C" w:rsidRDefault="00C8640C" w:rsidP="002B67BD">
      <w:pPr>
        <w:jc w:val="both"/>
        <w:rPr>
          <w:rFonts w:cstheme="minorHAnsi"/>
          <w:sz w:val="20"/>
          <w:szCs w:val="20"/>
        </w:rPr>
      </w:pPr>
    </w:p>
    <w:p w14:paraId="70160BD3" w14:textId="6AAC1293" w:rsidR="00C8640C" w:rsidRPr="00657BF2" w:rsidRDefault="00C8640C" w:rsidP="004361DE">
      <w:pPr>
        <w:pStyle w:val="Sansinterligne"/>
        <w:numPr>
          <w:ilvl w:val="0"/>
          <w:numId w:val="101"/>
        </w:numPr>
        <w:rPr>
          <w:sz w:val="20"/>
          <w:szCs w:val="20"/>
        </w:rPr>
      </w:pPr>
      <w:r w:rsidRPr="004361DE">
        <w:rPr>
          <w:sz w:val="20"/>
          <w:szCs w:val="20"/>
          <w:u w:val="single"/>
        </w:rPr>
        <w:t>Nom et coordonnées du sous-traitant</w:t>
      </w:r>
      <w:r w:rsidRPr="00657BF2">
        <w:rPr>
          <w:sz w:val="20"/>
          <w:szCs w:val="20"/>
        </w:rPr>
        <w:t xml:space="preserve"> : </w:t>
      </w:r>
    </w:p>
    <w:p w14:paraId="7B1EE2FD"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5236CDE7" w14:textId="77777777" w:rsidR="00C8640C" w:rsidRPr="00657BF2" w:rsidRDefault="00C8640C" w:rsidP="00C8640C">
      <w:pPr>
        <w:jc w:val="both"/>
        <w:rPr>
          <w:rFonts w:cstheme="minorHAnsi"/>
          <w:sz w:val="20"/>
          <w:szCs w:val="20"/>
        </w:rPr>
      </w:pPr>
    </w:p>
    <w:p w14:paraId="1B860B6F" w14:textId="2286A938" w:rsidR="00C8640C" w:rsidRPr="00657BF2" w:rsidRDefault="00C8640C" w:rsidP="004361DE">
      <w:pPr>
        <w:pStyle w:val="Paragraphedeliste"/>
        <w:numPr>
          <w:ilvl w:val="0"/>
          <w:numId w:val="101"/>
        </w:numPr>
        <w:jc w:val="both"/>
      </w:pPr>
      <w:r w:rsidRPr="004361DE">
        <w:rPr>
          <w:rFonts w:cstheme="minorHAnsi"/>
          <w:sz w:val="20"/>
          <w:szCs w:val="20"/>
          <w:u w:val="single"/>
        </w:rPr>
        <w:t>Nom, fonction et coordonnées de la personne de contact en charge du suivi du Contrat chez le sous-traitant</w:t>
      </w:r>
      <w:r>
        <w:rPr>
          <w:rFonts w:cstheme="minorHAnsi"/>
          <w:sz w:val="20"/>
          <w:szCs w:val="20"/>
        </w:rPr>
        <w:t xml:space="preserve"> : </w:t>
      </w:r>
    </w:p>
    <w:p w14:paraId="0071661D" w14:textId="77777777" w:rsidR="00C8640C" w:rsidRPr="0026784E" w:rsidRDefault="00C8640C" w:rsidP="00C8640C">
      <w:pPr>
        <w:pStyle w:val="Paragraphedeliste"/>
        <w:jc w:val="both"/>
      </w:pPr>
      <w:r>
        <w:rPr>
          <w:rFonts w:cstheme="minorHAnsi"/>
          <w:sz w:val="20"/>
          <w:szCs w:val="20"/>
        </w:rPr>
        <w:t>[</w:t>
      </w:r>
      <w:r w:rsidRPr="0026784E">
        <w:rPr>
          <w:highlight w:val="yellow"/>
        </w:rPr>
        <w:t>…</w:t>
      </w:r>
      <w:r>
        <w:t>]</w:t>
      </w:r>
    </w:p>
    <w:p w14:paraId="19671046" w14:textId="77777777" w:rsidR="00C8640C" w:rsidRPr="00657BF2" w:rsidRDefault="00C8640C" w:rsidP="00C8640C">
      <w:pPr>
        <w:jc w:val="both"/>
        <w:rPr>
          <w:rFonts w:cstheme="minorHAnsi"/>
          <w:sz w:val="20"/>
          <w:szCs w:val="20"/>
        </w:rPr>
      </w:pPr>
    </w:p>
    <w:p w14:paraId="21E80794" w14:textId="13FBAB07" w:rsidR="00C8640C" w:rsidRPr="00907A58" w:rsidRDefault="00C8640C" w:rsidP="004361DE">
      <w:pPr>
        <w:pStyle w:val="Paragraphedeliste"/>
        <w:numPr>
          <w:ilvl w:val="0"/>
          <w:numId w:val="101"/>
        </w:numPr>
        <w:jc w:val="both"/>
        <w:rPr>
          <w:rFonts w:cstheme="minorHAnsi"/>
          <w:sz w:val="20"/>
          <w:szCs w:val="20"/>
        </w:rPr>
      </w:pPr>
      <w:r w:rsidRPr="004361DE">
        <w:rPr>
          <w:rFonts w:cstheme="minorHAnsi"/>
          <w:sz w:val="20"/>
          <w:szCs w:val="20"/>
          <w:u w:val="single"/>
        </w:rPr>
        <w:t>Nom et coordonnées du DPO du sous-traitant</w:t>
      </w:r>
      <w:r w:rsidRPr="00907A58">
        <w:rPr>
          <w:rFonts w:cstheme="minorHAnsi"/>
          <w:sz w:val="20"/>
          <w:szCs w:val="20"/>
        </w:rPr>
        <w:t xml:space="preserve"> : </w:t>
      </w:r>
    </w:p>
    <w:p w14:paraId="45EA2CF1" w14:textId="77777777" w:rsidR="00C8640C" w:rsidRPr="0026784E" w:rsidRDefault="00C8640C" w:rsidP="004361DE">
      <w:pPr>
        <w:pStyle w:val="Paragraphedeliste"/>
        <w:jc w:val="both"/>
      </w:pPr>
      <w:r>
        <w:rPr>
          <w:rFonts w:cstheme="minorHAnsi"/>
          <w:sz w:val="20"/>
          <w:szCs w:val="20"/>
        </w:rPr>
        <w:t>[</w:t>
      </w:r>
      <w:r w:rsidRPr="0026784E">
        <w:rPr>
          <w:highlight w:val="yellow"/>
        </w:rPr>
        <w:t>…</w:t>
      </w:r>
      <w:r>
        <w:t>]</w:t>
      </w:r>
    </w:p>
    <w:p w14:paraId="730C0FB5" w14:textId="5AA30CEB" w:rsidR="0046480D" w:rsidRPr="00997304" w:rsidRDefault="0046480D">
      <w:pPr>
        <w:rPr>
          <w:rFonts w:cstheme="minorHAnsi"/>
        </w:rPr>
      </w:pPr>
    </w:p>
    <w:p w14:paraId="08C78BDE" w14:textId="77777777" w:rsidR="007E3273" w:rsidRDefault="007E3273">
      <w:pPr>
        <w:rPr>
          <w:rFonts w:cstheme="minorHAnsi"/>
        </w:rPr>
      </w:pPr>
      <w:bookmarkStart w:id="28" w:name="_Toc160105160"/>
      <w:r>
        <w:rPr>
          <w:rFonts w:cstheme="minorHAnsi"/>
        </w:rPr>
        <w:br w:type="page"/>
      </w:r>
    </w:p>
    <w:p w14:paraId="7688D4A7" w14:textId="3C3380B1" w:rsidR="006F5157" w:rsidRPr="00907A58" w:rsidRDefault="006F5157">
      <w:pPr>
        <w:pStyle w:val="Titre1"/>
        <w:rPr>
          <w:rFonts w:asciiTheme="minorHAnsi" w:hAnsiTheme="minorHAnsi" w:cstheme="minorHAnsi"/>
          <w:sz w:val="22"/>
          <w:szCs w:val="22"/>
        </w:rPr>
      </w:pPr>
      <w:r w:rsidRPr="00907A58">
        <w:rPr>
          <w:rFonts w:asciiTheme="minorHAnsi" w:hAnsiTheme="minorHAnsi" w:cstheme="minorHAnsi"/>
          <w:sz w:val="22"/>
          <w:szCs w:val="22"/>
        </w:rPr>
        <w:lastRenderedPageBreak/>
        <w:t>ANNEXE II</w:t>
      </w:r>
      <w:r w:rsidR="0046480D" w:rsidRPr="00907A58">
        <w:rPr>
          <w:rFonts w:asciiTheme="minorHAnsi" w:hAnsiTheme="minorHAnsi" w:cstheme="minorHAnsi"/>
          <w:sz w:val="22"/>
          <w:szCs w:val="22"/>
        </w:rPr>
        <w:t xml:space="preserve"> </w:t>
      </w:r>
      <w:r w:rsidR="0026784E">
        <w:rPr>
          <w:rFonts w:asciiTheme="minorHAnsi" w:hAnsiTheme="minorHAnsi" w:cstheme="minorHAnsi"/>
          <w:sz w:val="22"/>
          <w:szCs w:val="22"/>
        </w:rPr>
        <w:t>–</w:t>
      </w:r>
      <w:r w:rsidR="0046480D" w:rsidRPr="00907A58">
        <w:rPr>
          <w:rFonts w:asciiTheme="minorHAnsi" w:hAnsiTheme="minorHAnsi" w:cstheme="minorHAnsi"/>
          <w:sz w:val="22"/>
          <w:szCs w:val="22"/>
        </w:rPr>
        <w:t xml:space="preserve"> </w:t>
      </w:r>
      <w:r w:rsidRPr="00907A58">
        <w:rPr>
          <w:rFonts w:asciiTheme="minorHAnsi" w:hAnsiTheme="minorHAnsi" w:cstheme="minorHAnsi"/>
          <w:sz w:val="22"/>
          <w:szCs w:val="22"/>
        </w:rPr>
        <w:t>Description du traitement</w:t>
      </w:r>
      <w:bookmarkEnd w:id="28"/>
    </w:p>
    <w:p w14:paraId="7A52FE81" w14:textId="2E1960F8" w:rsidR="006F5157" w:rsidRPr="00997304" w:rsidRDefault="006F5157" w:rsidP="00D92205">
      <w:pPr>
        <w:spacing w:after="0"/>
        <w:rPr>
          <w:rFonts w:cstheme="minorHAnsi"/>
        </w:rPr>
      </w:pPr>
    </w:p>
    <w:p w14:paraId="2113B169" w14:textId="225B050F" w:rsidR="001C7177" w:rsidRPr="004C310E" w:rsidRDefault="001C7177" w:rsidP="001C7177">
      <w:pPr>
        <w:spacing w:after="0"/>
        <w:jc w:val="both"/>
        <w:rPr>
          <w:rFonts w:cstheme="minorHAnsi"/>
          <w:bCs/>
          <w:sz w:val="20"/>
          <w:szCs w:val="20"/>
        </w:rPr>
      </w:pPr>
      <w:r w:rsidRPr="004C310E">
        <w:rPr>
          <w:rFonts w:cstheme="minorHAnsi"/>
          <w:bCs/>
          <w:sz w:val="20"/>
          <w:szCs w:val="20"/>
        </w:rPr>
        <w:t xml:space="preserve">Nom du </w:t>
      </w:r>
      <w:r w:rsidR="00DF317B">
        <w:rPr>
          <w:rFonts w:cstheme="minorHAnsi"/>
          <w:bCs/>
          <w:sz w:val="20"/>
          <w:szCs w:val="20"/>
        </w:rPr>
        <w:t>sous</w:t>
      </w:r>
      <w:r w:rsidRPr="004C310E">
        <w:rPr>
          <w:rFonts w:cstheme="minorHAnsi"/>
          <w:bCs/>
          <w:sz w:val="20"/>
          <w:szCs w:val="20"/>
        </w:rPr>
        <w:t>-traitant à qui sont sous-traitées les</w:t>
      </w:r>
      <w:r w:rsidR="00DF52CF" w:rsidRPr="004C310E">
        <w:rPr>
          <w:rFonts w:cstheme="minorHAnsi"/>
          <w:bCs/>
          <w:sz w:val="20"/>
          <w:szCs w:val="20"/>
        </w:rPr>
        <w:t xml:space="preserve"> traitements de</w:t>
      </w:r>
      <w:r w:rsidRPr="004C310E">
        <w:rPr>
          <w:rFonts w:cstheme="minorHAnsi"/>
          <w:bCs/>
          <w:sz w:val="20"/>
          <w:szCs w:val="20"/>
        </w:rPr>
        <w:t xml:space="preserve"> données</w:t>
      </w:r>
      <w:r w:rsidR="00DF52CF" w:rsidRPr="004C310E">
        <w:rPr>
          <w:rFonts w:cstheme="minorHAnsi"/>
          <w:bCs/>
          <w:sz w:val="20"/>
          <w:szCs w:val="20"/>
        </w:rPr>
        <w:t xml:space="preserve"> à caractère personnel</w:t>
      </w:r>
      <w:r w:rsidR="0026784E">
        <w:rPr>
          <w:rFonts w:cstheme="minorHAnsi"/>
          <w:bCs/>
          <w:sz w:val="20"/>
          <w:szCs w:val="20"/>
        </w:rPr>
        <w:t> </w:t>
      </w:r>
      <w:r w:rsidRPr="004C310E">
        <w:rPr>
          <w:rFonts w:cstheme="minorHAnsi"/>
          <w:bCs/>
          <w:sz w:val="20"/>
          <w:szCs w:val="20"/>
        </w:rPr>
        <w:t>:</w:t>
      </w:r>
      <w:r w:rsidR="0004057C" w:rsidRPr="004C310E">
        <w:rPr>
          <w:rFonts w:cstheme="minorHAnsi"/>
          <w:bCs/>
          <w:sz w:val="20"/>
          <w:szCs w:val="20"/>
        </w:rPr>
        <w:t xml:space="preserve"> </w:t>
      </w:r>
      <w:r w:rsidR="006A7785" w:rsidRPr="004C310E">
        <w:rPr>
          <w:rFonts w:cstheme="minorHAnsi"/>
          <w:bCs/>
          <w:sz w:val="20"/>
          <w:szCs w:val="20"/>
        </w:rPr>
        <w:t>[</w:t>
      </w:r>
      <w:r w:rsidRPr="004C310E">
        <w:rPr>
          <w:rFonts w:cstheme="minorHAnsi"/>
          <w:bCs/>
          <w:sz w:val="20"/>
          <w:szCs w:val="20"/>
          <w:highlight w:val="yellow"/>
        </w:rPr>
        <w:t>….</w:t>
      </w:r>
      <w:r w:rsidRPr="004C310E">
        <w:rPr>
          <w:rFonts w:cstheme="minorHAnsi"/>
          <w:bCs/>
          <w:sz w:val="20"/>
          <w:szCs w:val="20"/>
        </w:rPr>
        <w:t>]</w:t>
      </w:r>
    </w:p>
    <w:p w14:paraId="6B934290" w14:textId="77777777" w:rsidR="001C7177" w:rsidRPr="00452029" w:rsidRDefault="001C7177" w:rsidP="00452029">
      <w:pPr>
        <w:spacing w:after="0"/>
        <w:jc w:val="both"/>
        <w:rPr>
          <w:rFonts w:cstheme="minorHAnsi"/>
          <w:bCs/>
          <w:i/>
          <w:iCs/>
        </w:rPr>
      </w:pPr>
    </w:p>
    <w:tbl>
      <w:tblPr>
        <w:tblStyle w:val="Grilledutableau"/>
        <w:tblW w:w="9924" w:type="dxa"/>
        <w:tblInd w:w="-318" w:type="dxa"/>
        <w:tblLook w:val="04A0" w:firstRow="1" w:lastRow="0" w:firstColumn="1" w:lastColumn="0" w:noHBand="0" w:noVBand="1"/>
      </w:tblPr>
      <w:tblGrid>
        <w:gridCol w:w="2269"/>
        <w:gridCol w:w="7655"/>
      </w:tblGrid>
      <w:tr w:rsidR="00A83124" w:rsidRPr="00A83124" w14:paraId="4ACA097E" w14:textId="77777777" w:rsidTr="00D92205">
        <w:tc>
          <w:tcPr>
            <w:tcW w:w="2269" w:type="dxa"/>
          </w:tcPr>
          <w:p w14:paraId="1D673D76" w14:textId="4016627B" w:rsidR="00A83124" w:rsidRPr="00A83124" w:rsidRDefault="00A83124" w:rsidP="001C7177">
            <w:pPr>
              <w:jc w:val="both"/>
              <w:rPr>
                <w:rFonts w:cstheme="minorHAnsi"/>
                <w:sz w:val="20"/>
                <w:szCs w:val="20"/>
              </w:rPr>
            </w:pPr>
            <w:r>
              <w:rPr>
                <w:rFonts w:cstheme="minorHAnsi"/>
                <w:sz w:val="20"/>
                <w:szCs w:val="20"/>
              </w:rPr>
              <w:t xml:space="preserve">Objet du traitement </w:t>
            </w:r>
          </w:p>
        </w:tc>
        <w:tc>
          <w:tcPr>
            <w:tcW w:w="7655" w:type="dxa"/>
          </w:tcPr>
          <w:p w14:paraId="1CAD98C2" w14:textId="432EF1BC" w:rsidR="00A83124" w:rsidRPr="001D023C" w:rsidRDefault="002C2957" w:rsidP="00A83124">
            <w:pPr>
              <w:jc w:val="both"/>
              <w:rPr>
                <w:rFonts w:cstheme="minorHAnsi"/>
                <w:bCs/>
                <w:color w:val="FF0000"/>
                <w:sz w:val="20"/>
                <w:szCs w:val="20"/>
              </w:rPr>
            </w:pPr>
            <w:ins w:id="29" w:author="Levy, Sarah" w:date="2025-07-07T16:54:00Z">
              <w:r>
                <w:rPr>
                  <w:rFonts w:cstheme="minorHAnsi"/>
                  <w:bCs/>
                  <w:sz w:val="20"/>
                  <w:szCs w:val="20"/>
                </w:rPr>
                <w:t>Vérification de la qualité</w:t>
              </w:r>
            </w:ins>
            <w:ins w:id="30" w:author="Levy, Sarah" w:date="2025-07-07T16:58:00Z">
              <w:r>
                <w:rPr>
                  <w:rFonts w:cstheme="minorHAnsi"/>
                  <w:bCs/>
                  <w:sz w:val="20"/>
                  <w:szCs w:val="20"/>
                </w:rPr>
                <w:t xml:space="preserve"> d’adhérents </w:t>
              </w:r>
            </w:ins>
            <w:ins w:id="31" w:author="Levy, Sarah" w:date="2025-07-07T16:59:00Z">
              <w:r w:rsidR="008136C5">
                <w:rPr>
                  <w:rFonts w:cstheme="minorHAnsi"/>
                  <w:bCs/>
                  <w:sz w:val="20"/>
                  <w:szCs w:val="20"/>
                </w:rPr>
                <w:t xml:space="preserve">et de pensionnés </w:t>
              </w:r>
            </w:ins>
            <w:ins w:id="32" w:author="Levy, Sarah" w:date="2025-07-07T16:54:00Z">
              <w:r>
                <w:rPr>
                  <w:rFonts w:cstheme="minorHAnsi"/>
                  <w:bCs/>
                  <w:sz w:val="20"/>
                  <w:szCs w:val="20"/>
                </w:rPr>
                <w:t>afin de permettre l’a</w:t>
              </w:r>
            </w:ins>
            <w:del w:id="33" w:author="Levy, Sarah" w:date="2025-07-07T16:54:00Z">
              <w:r w:rsidR="00536386" w:rsidDel="002C2957">
                <w:rPr>
                  <w:rFonts w:cstheme="minorHAnsi"/>
                  <w:bCs/>
                  <w:sz w:val="20"/>
                  <w:szCs w:val="20"/>
                </w:rPr>
                <w:delText>A</w:delText>
              </w:r>
            </w:del>
            <w:r w:rsidR="00536386">
              <w:rPr>
                <w:rFonts w:cstheme="minorHAnsi"/>
                <w:bCs/>
                <w:sz w:val="20"/>
                <w:szCs w:val="20"/>
              </w:rPr>
              <w:t>ccès à un site internet proposant aux adhérents de la carte VIKIVA un panel d’avantages.</w:t>
            </w:r>
            <w:r>
              <w:rPr>
                <w:rFonts w:cstheme="minorHAnsi"/>
                <w:bCs/>
                <w:sz w:val="20"/>
                <w:szCs w:val="20"/>
              </w:rPr>
              <w:t xml:space="preserve"> </w:t>
            </w:r>
          </w:p>
        </w:tc>
      </w:tr>
      <w:tr w:rsidR="00103476" w:rsidRPr="00461C79" w14:paraId="43F5161D" w14:textId="77777777" w:rsidTr="00D92205">
        <w:tc>
          <w:tcPr>
            <w:tcW w:w="2269" w:type="dxa"/>
          </w:tcPr>
          <w:p w14:paraId="093923F7" w14:textId="1E6A9061" w:rsidR="00103476" w:rsidRPr="00452029" w:rsidRDefault="00103476" w:rsidP="00452029">
            <w:pPr>
              <w:spacing w:line="259" w:lineRule="auto"/>
              <w:jc w:val="both"/>
              <w:rPr>
                <w:rFonts w:cstheme="minorHAnsi"/>
                <w:sz w:val="20"/>
                <w:szCs w:val="20"/>
              </w:rPr>
            </w:pPr>
            <w:r w:rsidRPr="00452029">
              <w:rPr>
                <w:rFonts w:cstheme="minorHAnsi"/>
                <w:sz w:val="20"/>
                <w:szCs w:val="20"/>
              </w:rPr>
              <w:t>Finalité(s) pour laquelle (lesquelles) les données personnel</w:t>
            </w:r>
            <w:r w:rsidR="00943341">
              <w:rPr>
                <w:rFonts w:cstheme="minorHAnsi"/>
                <w:sz w:val="20"/>
                <w:szCs w:val="20"/>
              </w:rPr>
              <w:t>les</w:t>
            </w:r>
            <w:r w:rsidRPr="00452029">
              <w:rPr>
                <w:rFonts w:cstheme="minorHAnsi"/>
                <w:sz w:val="20"/>
                <w:szCs w:val="20"/>
              </w:rPr>
              <w:t xml:space="preserve"> sont traitées pour le compte du responsable du traitement </w:t>
            </w:r>
          </w:p>
        </w:tc>
        <w:tc>
          <w:tcPr>
            <w:tcW w:w="7655" w:type="dxa"/>
          </w:tcPr>
          <w:p w14:paraId="60D0F904" w14:textId="2D7C27EC" w:rsidR="00103476" w:rsidRPr="003F45E3" w:rsidRDefault="00536386" w:rsidP="00452029">
            <w:pPr>
              <w:jc w:val="both"/>
              <w:rPr>
                <w:rFonts w:cstheme="minorHAnsi"/>
                <w:b/>
                <w:sz w:val="20"/>
                <w:szCs w:val="20"/>
              </w:rPr>
            </w:pPr>
            <w:r>
              <w:rPr>
                <w:rFonts w:cstheme="minorHAnsi"/>
                <w:b/>
                <w:sz w:val="20"/>
                <w:szCs w:val="20"/>
              </w:rPr>
              <w:t>Gérer les prestations d’action sociale</w:t>
            </w:r>
          </w:p>
          <w:p w14:paraId="32270CD9" w14:textId="765F8A9B" w:rsidR="003F45E3" w:rsidRPr="003F45E3" w:rsidRDefault="00536386" w:rsidP="003F45E3">
            <w:pPr>
              <w:jc w:val="both"/>
              <w:rPr>
                <w:rFonts w:cstheme="minorHAnsi"/>
                <w:sz w:val="20"/>
                <w:szCs w:val="20"/>
              </w:rPr>
            </w:pPr>
            <w:r w:rsidRPr="00536386">
              <w:rPr>
                <w:rFonts w:cstheme="minorHAnsi"/>
                <w:sz w:val="20"/>
                <w:szCs w:val="20"/>
              </w:rPr>
              <w:t>permettre aux pensionnés et bénéficiaires la consultation des prestations sociales via un site internet mis en place à cet effet</w:t>
            </w:r>
          </w:p>
          <w:p w14:paraId="5C49AF57" w14:textId="77777777" w:rsidR="003F45E3" w:rsidRDefault="003F45E3" w:rsidP="003F45E3">
            <w:pPr>
              <w:jc w:val="both"/>
              <w:rPr>
                <w:rFonts w:cstheme="minorHAnsi"/>
                <w:sz w:val="20"/>
                <w:szCs w:val="20"/>
              </w:rPr>
            </w:pPr>
          </w:p>
          <w:p w14:paraId="68634904" w14:textId="5BF0F3CE" w:rsidR="00536386" w:rsidRPr="003F45E3" w:rsidRDefault="00536386" w:rsidP="003F45E3">
            <w:pPr>
              <w:jc w:val="both"/>
              <w:rPr>
                <w:rFonts w:cstheme="minorHAnsi"/>
                <w:sz w:val="20"/>
                <w:szCs w:val="20"/>
              </w:rPr>
            </w:pPr>
          </w:p>
        </w:tc>
      </w:tr>
      <w:tr w:rsidR="00103476" w:rsidRPr="00461C79" w14:paraId="302805CA" w14:textId="77777777" w:rsidTr="00D92205">
        <w:tc>
          <w:tcPr>
            <w:tcW w:w="2269" w:type="dxa"/>
          </w:tcPr>
          <w:p w14:paraId="2C5E3373" w14:textId="32A31B61"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d</w:t>
            </w:r>
            <w:r w:rsidRPr="00452029">
              <w:rPr>
                <w:rFonts w:cstheme="minorHAnsi"/>
                <w:sz w:val="20"/>
                <w:szCs w:val="20"/>
              </w:rPr>
              <w:t xml:space="preserve">onnées </w:t>
            </w:r>
            <w:r w:rsidR="00FC465D">
              <w:rPr>
                <w:rFonts w:cstheme="minorHAnsi"/>
                <w:sz w:val="20"/>
                <w:szCs w:val="20"/>
              </w:rPr>
              <w:t>p</w:t>
            </w:r>
            <w:r w:rsidRPr="00452029">
              <w:rPr>
                <w:rFonts w:cstheme="minorHAnsi"/>
                <w:sz w:val="20"/>
                <w:szCs w:val="20"/>
              </w:rPr>
              <w:t xml:space="preserve">ersonnelles </w:t>
            </w:r>
            <w:r w:rsidR="00FC465D">
              <w:rPr>
                <w:rFonts w:cstheme="minorHAnsi"/>
                <w:sz w:val="20"/>
                <w:szCs w:val="20"/>
              </w:rPr>
              <w:t>t</w:t>
            </w:r>
            <w:r w:rsidRPr="00452029">
              <w:rPr>
                <w:rFonts w:cstheme="minorHAnsi"/>
                <w:sz w:val="20"/>
                <w:szCs w:val="20"/>
              </w:rPr>
              <w:t xml:space="preserve">raitées </w:t>
            </w:r>
          </w:p>
        </w:tc>
        <w:tc>
          <w:tcPr>
            <w:tcW w:w="7655" w:type="dxa"/>
          </w:tcPr>
          <w:p w14:paraId="56665DC4" w14:textId="2A6A5875" w:rsidR="001D023C" w:rsidRPr="001D023C" w:rsidRDefault="003F45E3" w:rsidP="00536386">
            <w:pPr>
              <w:spacing w:line="259" w:lineRule="auto"/>
              <w:jc w:val="both"/>
              <w:rPr>
                <w:rFonts w:cstheme="minorHAnsi"/>
                <w:bCs/>
                <w:iCs/>
                <w:sz w:val="18"/>
                <w:szCs w:val="18"/>
              </w:rPr>
            </w:pPr>
            <w:r>
              <w:rPr>
                <w:rFonts w:cstheme="minorHAnsi"/>
                <w:b/>
                <w:sz w:val="20"/>
                <w:szCs w:val="20"/>
                <w:u w:val="single"/>
              </w:rPr>
              <w:t xml:space="preserve">Données d’identification : </w:t>
            </w:r>
            <w:r w:rsidR="00536386" w:rsidRPr="00536386">
              <w:rPr>
                <w:rFonts w:cstheme="minorHAnsi"/>
                <w:bCs/>
                <w:sz w:val="20"/>
                <w:szCs w:val="20"/>
              </w:rPr>
              <w:t>N° d’adhérent VIKIVA, n° de pension</w:t>
            </w:r>
          </w:p>
        </w:tc>
      </w:tr>
      <w:tr w:rsidR="00103476" w:rsidRPr="00461C79" w14:paraId="241A7748" w14:textId="77777777" w:rsidTr="00D92205">
        <w:tc>
          <w:tcPr>
            <w:tcW w:w="2269" w:type="dxa"/>
          </w:tcPr>
          <w:p w14:paraId="0A72EB35" w14:textId="3B148AB3" w:rsidR="00103476" w:rsidRPr="00452029" w:rsidRDefault="00103476" w:rsidP="00452029">
            <w:pPr>
              <w:spacing w:line="259" w:lineRule="auto"/>
              <w:jc w:val="both"/>
              <w:rPr>
                <w:rFonts w:cstheme="minorHAnsi"/>
                <w:sz w:val="20"/>
                <w:szCs w:val="20"/>
              </w:rPr>
            </w:pPr>
            <w:r w:rsidRPr="00452029">
              <w:rPr>
                <w:rFonts w:cstheme="minorHAnsi"/>
                <w:sz w:val="20"/>
                <w:szCs w:val="20"/>
              </w:rPr>
              <w:t xml:space="preserve">Catégories de </w:t>
            </w:r>
            <w:r w:rsidR="00FC465D">
              <w:rPr>
                <w:rFonts w:cstheme="minorHAnsi"/>
                <w:sz w:val="20"/>
                <w:szCs w:val="20"/>
              </w:rPr>
              <w:t>p</w:t>
            </w:r>
            <w:r w:rsidRPr="00452029">
              <w:rPr>
                <w:rFonts w:cstheme="minorHAnsi"/>
                <w:sz w:val="20"/>
                <w:szCs w:val="20"/>
              </w:rPr>
              <w:t xml:space="preserve">ersonnes concernées </w:t>
            </w:r>
          </w:p>
        </w:tc>
        <w:tc>
          <w:tcPr>
            <w:tcW w:w="7655" w:type="dxa"/>
          </w:tcPr>
          <w:p w14:paraId="608687F4" w14:textId="0519D87E" w:rsidR="00103476" w:rsidRPr="001D023C" w:rsidRDefault="001D023C" w:rsidP="00452029">
            <w:pPr>
              <w:jc w:val="both"/>
              <w:rPr>
                <w:rFonts w:cstheme="minorHAnsi"/>
                <w:sz w:val="20"/>
                <w:szCs w:val="20"/>
              </w:rPr>
            </w:pPr>
            <w:r w:rsidRPr="001D023C">
              <w:rPr>
                <w:rFonts w:cstheme="minorHAnsi"/>
                <w:sz w:val="20"/>
                <w:szCs w:val="20"/>
              </w:rPr>
              <w:t>Pensionnés</w:t>
            </w:r>
            <w:r w:rsidR="00536386">
              <w:rPr>
                <w:rFonts w:cstheme="minorHAnsi"/>
                <w:sz w:val="20"/>
                <w:szCs w:val="20"/>
              </w:rPr>
              <w:t xml:space="preserve"> CNRACL adhérents au programme VIKIVA</w:t>
            </w:r>
          </w:p>
        </w:tc>
      </w:tr>
      <w:tr w:rsidR="00103476" w:rsidRPr="00461C79" w14:paraId="425517DC" w14:textId="77777777" w:rsidTr="00D92205">
        <w:tc>
          <w:tcPr>
            <w:tcW w:w="2269" w:type="dxa"/>
          </w:tcPr>
          <w:p w14:paraId="77DDCAD7" w14:textId="1203B4D0" w:rsidR="00103476" w:rsidRPr="00452029" w:rsidRDefault="00103476" w:rsidP="001C7177">
            <w:pPr>
              <w:jc w:val="both"/>
              <w:rPr>
                <w:rFonts w:cstheme="minorHAnsi"/>
                <w:sz w:val="20"/>
                <w:szCs w:val="20"/>
              </w:rPr>
            </w:pPr>
            <w:r w:rsidRPr="00452029">
              <w:rPr>
                <w:rFonts w:cstheme="minorHAnsi"/>
                <w:sz w:val="20"/>
                <w:szCs w:val="20"/>
              </w:rPr>
              <w:t>Nature des opérations de traitement </w:t>
            </w:r>
          </w:p>
        </w:tc>
        <w:tc>
          <w:tcPr>
            <w:tcW w:w="7655" w:type="dxa"/>
          </w:tcPr>
          <w:p w14:paraId="77BC28B8" w14:textId="1BE92698" w:rsidR="00053275" w:rsidRPr="001D023C" w:rsidRDefault="001D023C" w:rsidP="00E067FE">
            <w:pPr>
              <w:jc w:val="both"/>
              <w:rPr>
                <w:rFonts w:cstheme="minorHAnsi"/>
                <w:sz w:val="18"/>
                <w:szCs w:val="18"/>
              </w:rPr>
            </w:pPr>
            <w:r w:rsidRPr="001D023C">
              <w:rPr>
                <w:rFonts w:cstheme="minorHAnsi"/>
                <w:sz w:val="18"/>
                <w:szCs w:val="18"/>
              </w:rPr>
              <w:t>Collecte, stockage, consultation, extraction.</w:t>
            </w:r>
          </w:p>
          <w:p w14:paraId="12BB9BCF" w14:textId="699A8D4D" w:rsidR="00103476" w:rsidRPr="00452029" w:rsidRDefault="00103476" w:rsidP="00E067FE">
            <w:pPr>
              <w:jc w:val="both"/>
              <w:rPr>
                <w:rFonts w:cstheme="minorHAnsi"/>
                <w:b/>
                <w:sz w:val="20"/>
                <w:szCs w:val="20"/>
                <w:u w:val="single"/>
              </w:rPr>
            </w:pPr>
          </w:p>
        </w:tc>
      </w:tr>
      <w:tr w:rsidR="00103476" w:rsidRPr="00461C79" w14:paraId="5326E5F9" w14:textId="77777777" w:rsidTr="00D92205">
        <w:tc>
          <w:tcPr>
            <w:tcW w:w="2269" w:type="dxa"/>
          </w:tcPr>
          <w:p w14:paraId="265EBE41" w14:textId="526DF854" w:rsidR="00103476" w:rsidRPr="00452029" w:rsidRDefault="00103476" w:rsidP="00452029">
            <w:pPr>
              <w:spacing w:line="259" w:lineRule="auto"/>
              <w:jc w:val="both"/>
              <w:rPr>
                <w:rFonts w:cstheme="minorHAnsi"/>
                <w:sz w:val="20"/>
                <w:szCs w:val="20"/>
              </w:rPr>
            </w:pPr>
            <w:r w:rsidRPr="00452029">
              <w:rPr>
                <w:rFonts w:cstheme="minorHAnsi"/>
                <w:sz w:val="20"/>
                <w:szCs w:val="20"/>
              </w:rPr>
              <w:t>Durée du traitement </w:t>
            </w:r>
          </w:p>
        </w:tc>
        <w:tc>
          <w:tcPr>
            <w:tcW w:w="7655" w:type="dxa"/>
          </w:tcPr>
          <w:p w14:paraId="1E0223DF" w14:textId="68BAB201" w:rsidR="00103476" w:rsidRPr="001D023C" w:rsidRDefault="001D023C" w:rsidP="00452029">
            <w:pPr>
              <w:jc w:val="both"/>
              <w:rPr>
                <w:rFonts w:cstheme="minorHAnsi"/>
                <w:bCs/>
                <w:i/>
                <w:iCs/>
                <w:sz w:val="20"/>
                <w:szCs w:val="20"/>
              </w:rPr>
            </w:pPr>
            <w:r w:rsidRPr="001D023C">
              <w:rPr>
                <w:rFonts w:cstheme="minorHAnsi"/>
                <w:bCs/>
                <w:sz w:val="20"/>
                <w:szCs w:val="20"/>
              </w:rPr>
              <w:t>Durée du contrat.</w:t>
            </w:r>
          </w:p>
        </w:tc>
      </w:tr>
      <w:tr w:rsidR="006B21CF" w:rsidRPr="00461C79" w14:paraId="5503228E" w14:textId="77777777" w:rsidTr="00D92205">
        <w:tc>
          <w:tcPr>
            <w:tcW w:w="2269" w:type="dxa"/>
          </w:tcPr>
          <w:p w14:paraId="2B755D98" w14:textId="2F4828AC" w:rsidR="006B21CF" w:rsidRPr="00452029" w:rsidRDefault="006B21CF" w:rsidP="001C7177">
            <w:pPr>
              <w:jc w:val="both"/>
              <w:rPr>
                <w:rFonts w:cstheme="minorHAnsi"/>
                <w:sz w:val="20"/>
                <w:szCs w:val="20"/>
              </w:rPr>
            </w:pPr>
            <w:r w:rsidRPr="00452029">
              <w:rPr>
                <w:rFonts w:cstheme="minorHAnsi"/>
                <w:sz w:val="20"/>
                <w:szCs w:val="20"/>
              </w:rPr>
              <w:t xml:space="preserve">Transfert des données hors </w:t>
            </w:r>
            <w:r w:rsidR="00F41F8D" w:rsidRPr="00452029">
              <w:rPr>
                <w:rFonts w:cstheme="minorHAnsi"/>
                <w:sz w:val="20"/>
                <w:szCs w:val="20"/>
              </w:rPr>
              <w:t>EEE</w:t>
            </w:r>
          </w:p>
          <w:p w14:paraId="5764BCFF" w14:textId="77777777" w:rsidR="006B21CF" w:rsidRPr="00452029" w:rsidRDefault="006B21CF" w:rsidP="001C7177">
            <w:pPr>
              <w:jc w:val="both"/>
              <w:rPr>
                <w:rFonts w:cstheme="minorHAnsi"/>
                <w:sz w:val="20"/>
                <w:szCs w:val="20"/>
              </w:rPr>
            </w:pPr>
          </w:p>
        </w:tc>
        <w:tc>
          <w:tcPr>
            <w:tcW w:w="7655" w:type="dxa"/>
          </w:tcPr>
          <w:p w14:paraId="5CFCCE80" w14:textId="78ABC294" w:rsidR="00943341" w:rsidRPr="00D92205" w:rsidRDefault="00A70C73" w:rsidP="00461C79">
            <w:pPr>
              <w:jc w:val="both"/>
              <w:rPr>
                <w:rFonts w:cstheme="minorHAnsi"/>
                <w:sz w:val="17"/>
                <w:szCs w:val="17"/>
              </w:rPr>
            </w:pPr>
            <w:r w:rsidRPr="00452029">
              <w:rPr>
                <w:rFonts w:cstheme="minorHAnsi"/>
                <w:sz w:val="18"/>
                <w:szCs w:val="18"/>
              </w:rPr>
              <w:t xml:space="preserve"> </w:t>
            </w:r>
            <w:r w:rsidR="001D023C">
              <w:rPr>
                <w:rFonts w:cstheme="minorHAnsi"/>
                <w:b/>
                <w:bCs/>
                <w:sz w:val="17"/>
                <w:szCs w:val="17"/>
              </w:rPr>
              <w:t>NON</w:t>
            </w:r>
            <w:r w:rsidRPr="00D92205">
              <w:rPr>
                <w:rFonts w:cstheme="minorHAnsi"/>
                <w:sz w:val="17"/>
                <w:szCs w:val="17"/>
              </w:rPr>
              <w:t xml:space="preserve">    </w:t>
            </w:r>
          </w:p>
          <w:p w14:paraId="0DB20599" w14:textId="77777777" w:rsidR="00943341" w:rsidRPr="00452029" w:rsidRDefault="00943341" w:rsidP="00461C79">
            <w:pPr>
              <w:jc w:val="both"/>
              <w:rPr>
                <w:rFonts w:cstheme="minorHAnsi"/>
                <w:sz w:val="18"/>
                <w:szCs w:val="18"/>
              </w:rPr>
            </w:pPr>
          </w:p>
          <w:p w14:paraId="4EB37101" w14:textId="228B2C16" w:rsidR="006B21CF" w:rsidRPr="001D023C" w:rsidRDefault="001D023C" w:rsidP="00E067FE">
            <w:pPr>
              <w:jc w:val="both"/>
              <w:rPr>
                <w:rFonts w:cstheme="minorHAnsi"/>
                <w:bCs/>
                <w:sz w:val="20"/>
                <w:szCs w:val="20"/>
              </w:rPr>
            </w:pPr>
            <w:r w:rsidRPr="001D023C">
              <w:rPr>
                <w:rFonts w:cstheme="minorHAnsi"/>
                <w:bCs/>
                <w:sz w:val="20"/>
                <w:szCs w:val="20"/>
              </w:rPr>
              <w:t>Dans le cadre de la gestion administrative par la CDC des mandats de retraites confiés par l’</w:t>
            </w:r>
            <w:r w:rsidR="003F10F4">
              <w:rPr>
                <w:rFonts w:cstheme="minorHAnsi"/>
                <w:bCs/>
                <w:sz w:val="20"/>
                <w:szCs w:val="20"/>
              </w:rPr>
              <w:t>E</w:t>
            </w:r>
            <w:r w:rsidRPr="001D023C">
              <w:rPr>
                <w:rFonts w:cstheme="minorHAnsi"/>
                <w:bCs/>
                <w:sz w:val="20"/>
                <w:szCs w:val="20"/>
              </w:rPr>
              <w:t>tat, le transfert de données à caractère personnel hors EEE est interdit.</w:t>
            </w:r>
          </w:p>
        </w:tc>
      </w:tr>
    </w:tbl>
    <w:p w14:paraId="3D8A33CE" w14:textId="59137C39" w:rsidR="006F5157" w:rsidRPr="00997304" w:rsidRDefault="006F5157" w:rsidP="004237FD">
      <w:pPr>
        <w:pStyle w:val="Titre1"/>
        <w:rPr>
          <w:rFonts w:asciiTheme="minorHAnsi" w:hAnsiTheme="minorHAnsi" w:cstheme="minorHAnsi"/>
          <w:sz w:val="22"/>
          <w:szCs w:val="22"/>
        </w:rPr>
      </w:pPr>
      <w:bookmarkStart w:id="34" w:name="_Toc160105161"/>
      <w:r w:rsidRPr="00452029">
        <w:rPr>
          <w:rFonts w:asciiTheme="minorHAnsi" w:hAnsiTheme="minorHAnsi" w:cstheme="minorHAnsi"/>
          <w:sz w:val="22"/>
          <w:szCs w:val="22"/>
        </w:rPr>
        <w:t>ANNEXE III</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 xml:space="preserve">Mesures techniques et organisationnelles, y compris </w:t>
      </w:r>
      <w:r w:rsidR="00496A03" w:rsidRPr="00452029">
        <w:rPr>
          <w:rFonts w:asciiTheme="minorHAnsi" w:hAnsiTheme="minorHAnsi" w:cstheme="minorHAnsi"/>
          <w:sz w:val="22"/>
          <w:szCs w:val="22"/>
        </w:rPr>
        <w:t xml:space="preserve">celles </w:t>
      </w:r>
      <w:r w:rsidRPr="00452029">
        <w:rPr>
          <w:rFonts w:asciiTheme="minorHAnsi" w:hAnsiTheme="minorHAnsi" w:cstheme="minorHAnsi"/>
          <w:sz w:val="22"/>
          <w:szCs w:val="22"/>
        </w:rPr>
        <w:t>visant à garantir la sécurité des données</w:t>
      </w:r>
      <w:bookmarkEnd w:id="34"/>
    </w:p>
    <w:p w14:paraId="6F997708" w14:textId="77777777" w:rsidR="005C5F21" w:rsidRPr="00997304" w:rsidRDefault="005C5F21" w:rsidP="00D92205">
      <w:pPr>
        <w:spacing w:after="0" w:line="240" w:lineRule="exact"/>
        <w:rPr>
          <w:rFonts w:cstheme="minorHAnsi"/>
        </w:rPr>
      </w:pPr>
    </w:p>
    <w:p w14:paraId="7939D59B" w14:textId="69152678" w:rsidR="005C5F21" w:rsidRPr="00EE352D" w:rsidRDefault="006F5157" w:rsidP="00D92205">
      <w:pPr>
        <w:spacing w:after="0" w:line="240" w:lineRule="exact"/>
        <w:jc w:val="both"/>
        <w:rPr>
          <w:rFonts w:cstheme="minorHAnsi"/>
          <w:i/>
          <w:iCs/>
          <w:sz w:val="20"/>
          <w:szCs w:val="20"/>
        </w:rPr>
      </w:pPr>
      <w:r w:rsidRPr="004C310E">
        <w:rPr>
          <w:rFonts w:cstheme="minorHAnsi"/>
          <w:i/>
          <w:iCs/>
          <w:sz w:val="20"/>
          <w:szCs w:val="20"/>
        </w:rPr>
        <w:t>NOTE EXPLICATIVE</w:t>
      </w:r>
      <w:r w:rsidR="00496A03" w:rsidRPr="004C310E">
        <w:rPr>
          <w:rFonts w:cstheme="minorHAnsi"/>
          <w:i/>
          <w:iCs/>
          <w:sz w:val="20"/>
          <w:szCs w:val="20"/>
        </w:rPr>
        <w:t> </w:t>
      </w:r>
      <w:r w:rsidRPr="004C310E">
        <w:rPr>
          <w:rFonts w:cstheme="minorHAnsi"/>
          <w:i/>
          <w:iCs/>
          <w:sz w:val="20"/>
          <w:szCs w:val="20"/>
        </w:rPr>
        <w:t>:</w:t>
      </w:r>
      <w:r w:rsidR="004237FD">
        <w:rPr>
          <w:rFonts w:cstheme="minorHAnsi"/>
          <w:i/>
          <w:iCs/>
          <w:sz w:val="20"/>
          <w:szCs w:val="20"/>
        </w:rPr>
        <w:t xml:space="preserve"> </w:t>
      </w:r>
      <w:r w:rsidRPr="004C310E">
        <w:rPr>
          <w:rFonts w:cstheme="minorHAnsi"/>
          <w:i/>
          <w:iCs/>
          <w:sz w:val="20"/>
          <w:szCs w:val="20"/>
        </w:rPr>
        <w:t>Les mesures techniques et organisationnelles doivent faire l</w:t>
      </w:r>
      <w:r w:rsidR="00B335ED" w:rsidRPr="004C310E">
        <w:rPr>
          <w:rFonts w:cstheme="minorHAnsi"/>
          <w:i/>
          <w:iCs/>
          <w:sz w:val="20"/>
          <w:szCs w:val="20"/>
        </w:rPr>
        <w:t>’</w:t>
      </w:r>
      <w:r w:rsidRPr="004C310E">
        <w:rPr>
          <w:rFonts w:cstheme="minorHAnsi"/>
          <w:i/>
          <w:iCs/>
          <w:sz w:val="20"/>
          <w:szCs w:val="20"/>
        </w:rPr>
        <w:t>objet d</w:t>
      </w:r>
      <w:r w:rsidR="00B335ED" w:rsidRPr="004C310E">
        <w:rPr>
          <w:rFonts w:cstheme="minorHAnsi"/>
          <w:i/>
          <w:iCs/>
          <w:sz w:val="20"/>
          <w:szCs w:val="20"/>
        </w:rPr>
        <w:t>’</w:t>
      </w:r>
      <w:r w:rsidRPr="004C310E">
        <w:rPr>
          <w:rFonts w:cstheme="minorHAnsi"/>
          <w:i/>
          <w:iCs/>
          <w:sz w:val="20"/>
          <w:szCs w:val="20"/>
        </w:rPr>
        <w:t>une description concrète, et non pas générique.</w:t>
      </w:r>
      <w:r w:rsidR="007D03D7" w:rsidRPr="004C310E">
        <w:rPr>
          <w:rFonts w:cstheme="minorHAnsi"/>
          <w:i/>
          <w:iCs/>
          <w:sz w:val="20"/>
          <w:szCs w:val="20"/>
        </w:rPr>
        <w:t xml:space="preserve"> </w:t>
      </w:r>
      <w:r w:rsidR="004F3E58" w:rsidRPr="004C310E">
        <w:rPr>
          <w:rFonts w:cstheme="minorHAnsi"/>
          <w:i/>
          <w:iCs/>
          <w:sz w:val="20"/>
          <w:szCs w:val="20"/>
        </w:rPr>
        <w:t xml:space="preserve">En cas de traitement de données sensibles, tels que visés à la </w:t>
      </w:r>
      <w:r w:rsidR="000420D0">
        <w:rPr>
          <w:rFonts w:cstheme="minorHAnsi"/>
          <w:i/>
          <w:iCs/>
          <w:sz w:val="20"/>
          <w:szCs w:val="20"/>
        </w:rPr>
        <w:t>Clause</w:t>
      </w:r>
      <w:r w:rsidR="004F3E58" w:rsidRPr="004C310E">
        <w:rPr>
          <w:rFonts w:cstheme="minorHAnsi"/>
          <w:i/>
          <w:iCs/>
          <w:sz w:val="20"/>
          <w:szCs w:val="20"/>
        </w:rPr>
        <w:t xml:space="preserve"> 7.5 des CCT Article 28, des mesures renforcées doivent</w:t>
      </w:r>
      <w:r w:rsidR="004F3E58" w:rsidRPr="004C310E">
        <w:rPr>
          <w:rFonts w:cstheme="minorHAnsi"/>
          <w:b/>
          <w:bCs/>
          <w:i/>
          <w:iCs/>
          <w:sz w:val="20"/>
          <w:szCs w:val="20"/>
        </w:rPr>
        <w:t xml:space="preserve"> </w:t>
      </w:r>
      <w:r w:rsidR="004F3E58" w:rsidRPr="004C310E">
        <w:rPr>
          <w:rFonts w:cstheme="minorHAnsi"/>
          <w:i/>
          <w:iCs/>
          <w:sz w:val="20"/>
          <w:szCs w:val="20"/>
        </w:rPr>
        <w:t>être mises en œuvre</w:t>
      </w:r>
      <w:r w:rsidR="00860B5B">
        <w:rPr>
          <w:rFonts w:cstheme="minorHAnsi"/>
          <w:i/>
          <w:iCs/>
          <w:sz w:val="20"/>
          <w:szCs w:val="20"/>
        </w:rPr>
        <w:t xml:space="preserve"> et décrites ci-après</w:t>
      </w:r>
      <w:r w:rsidR="004F3E58" w:rsidRPr="004C310E">
        <w:rPr>
          <w:rFonts w:cstheme="minorHAnsi"/>
          <w:i/>
          <w:iCs/>
          <w:sz w:val="20"/>
          <w:szCs w:val="20"/>
        </w:rPr>
        <w:t>. En cas de</w:t>
      </w:r>
      <w:r w:rsidR="004F3E58" w:rsidRPr="00EE352D" w:rsidDel="0065378F">
        <w:rPr>
          <w:rFonts w:cstheme="minorHAnsi"/>
          <w:i/>
          <w:iCs/>
          <w:sz w:val="20"/>
          <w:szCs w:val="20"/>
        </w:rPr>
        <w:t xml:space="preserve"> </w:t>
      </w:r>
      <w:r w:rsidR="004F3E58" w:rsidRPr="00EE352D">
        <w:rPr>
          <w:rFonts w:cstheme="minorHAnsi"/>
          <w:i/>
          <w:iCs/>
          <w:sz w:val="20"/>
          <w:szCs w:val="20"/>
        </w:rPr>
        <w:t>transferts</w:t>
      </w:r>
      <w:r w:rsidR="004F3E58" w:rsidRPr="004C310E">
        <w:rPr>
          <w:rFonts w:cstheme="minorHAnsi"/>
          <w:i/>
          <w:iCs/>
          <w:sz w:val="20"/>
          <w:szCs w:val="20"/>
        </w:rPr>
        <w:t xml:space="preserve"> de données à caractère personnel</w:t>
      </w:r>
      <w:r w:rsidR="004F3E58" w:rsidRPr="00EE352D">
        <w:rPr>
          <w:rFonts w:cstheme="minorHAnsi"/>
          <w:i/>
          <w:iCs/>
          <w:sz w:val="20"/>
          <w:szCs w:val="20"/>
        </w:rPr>
        <w:t xml:space="preserve"> vers des sous-traitants ultérieurs, décrire également les mesures techniques et organisationnelles spécifiques que doit prendre le sous-traitant ultérieur pour être en mesure de prêter assistance au responsable du traitement.</w:t>
      </w:r>
    </w:p>
    <w:p w14:paraId="4BEEF2FC" w14:textId="77777777" w:rsidR="004F3E58" w:rsidRPr="00430898" w:rsidRDefault="004F3E58" w:rsidP="00D92205">
      <w:pPr>
        <w:spacing w:after="0" w:line="240" w:lineRule="exact"/>
        <w:jc w:val="both"/>
        <w:rPr>
          <w:rFonts w:cstheme="minorHAnsi"/>
          <w:sz w:val="20"/>
          <w:szCs w:val="20"/>
        </w:rPr>
      </w:pPr>
    </w:p>
    <w:p w14:paraId="223551D2" w14:textId="77777777" w:rsidR="00C1192B" w:rsidRDefault="00C1192B" w:rsidP="00D92205">
      <w:pPr>
        <w:spacing w:after="0" w:line="240" w:lineRule="exact"/>
        <w:jc w:val="both"/>
        <w:rPr>
          <w:rFonts w:cstheme="minorHAnsi"/>
          <w:i/>
          <w:iCs/>
          <w:sz w:val="20"/>
          <w:szCs w:val="20"/>
          <w:highlight w:val="yellow"/>
        </w:rPr>
      </w:pPr>
      <w:r w:rsidRPr="00D12698">
        <w:rPr>
          <w:rFonts w:cstheme="minorHAnsi"/>
          <w:i/>
          <w:iCs/>
          <w:sz w:val="20"/>
          <w:szCs w:val="20"/>
          <w:highlight w:val="yellow"/>
        </w:rPr>
        <w:t>[</w:t>
      </w:r>
      <w:r w:rsidR="006F5157" w:rsidRPr="00D12698">
        <w:rPr>
          <w:rFonts w:cstheme="minorHAnsi"/>
          <w:i/>
          <w:iCs/>
          <w:sz w:val="20"/>
          <w:szCs w:val="20"/>
          <w:highlight w:val="yellow"/>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p>
    <w:p w14:paraId="31F8913B" w14:textId="022ECC4A" w:rsidR="006F5157" w:rsidRPr="00C1192B" w:rsidRDefault="006F5157" w:rsidP="00D92205">
      <w:pPr>
        <w:spacing w:after="0" w:line="240" w:lineRule="exact"/>
        <w:jc w:val="both"/>
        <w:rPr>
          <w:rFonts w:cstheme="minorHAnsi"/>
          <w:i/>
          <w:iCs/>
          <w:sz w:val="20"/>
          <w:szCs w:val="20"/>
          <w:highlight w:val="yellow"/>
        </w:rPr>
      </w:pPr>
      <w:r w:rsidRPr="00C1192B">
        <w:rPr>
          <w:rFonts w:cstheme="minorHAnsi"/>
          <w:i/>
          <w:iCs/>
          <w:sz w:val="20"/>
          <w:szCs w:val="20"/>
          <w:highlight w:val="yellow"/>
        </w:rPr>
        <w:t>Exemples de mesures possibles</w:t>
      </w:r>
      <w:r w:rsidR="00496A03" w:rsidRPr="00C1192B">
        <w:rPr>
          <w:rFonts w:cstheme="minorHAnsi"/>
          <w:i/>
          <w:iCs/>
          <w:sz w:val="20"/>
          <w:szCs w:val="20"/>
          <w:highlight w:val="yellow"/>
        </w:rPr>
        <w:t> </w:t>
      </w:r>
      <w:r w:rsidRPr="00C1192B">
        <w:rPr>
          <w:rFonts w:cstheme="minorHAnsi"/>
          <w:i/>
          <w:iCs/>
          <w:sz w:val="20"/>
          <w:szCs w:val="20"/>
          <w:highlight w:val="yellow"/>
        </w:rPr>
        <w:t>:</w:t>
      </w:r>
    </w:p>
    <w:p w14:paraId="78FB20E6" w14:textId="1CED2C7D"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 xml:space="preserve">mesures de </w:t>
      </w:r>
      <w:proofErr w:type="spellStart"/>
      <w:r w:rsidRPr="00C1192B">
        <w:rPr>
          <w:rFonts w:cstheme="minorHAnsi"/>
          <w:i/>
          <w:iCs/>
          <w:sz w:val="20"/>
          <w:szCs w:val="20"/>
          <w:highlight w:val="yellow"/>
        </w:rPr>
        <w:t>pseudonymisation</w:t>
      </w:r>
      <w:proofErr w:type="spellEnd"/>
      <w:r w:rsidRPr="00C1192B">
        <w:rPr>
          <w:rFonts w:cstheme="minorHAnsi"/>
          <w:i/>
          <w:iCs/>
          <w:sz w:val="20"/>
          <w:szCs w:val="20"/>
          <w:highlight w:val="yellow"/>
        </w:rPr>
        <w:t xml:space="preserve"> et de chiffrement des données à caractère personnel</w:t>
      </w:r>
      <w:r w:rsidR="00496A03" w:rsidRPr="00C1192B">
        <w:rPr>
          <w:rFonts w:cstheme="minorHAnsi"/>
          <w:i/>
          <w:iCs/>
          <w:sz w:val="20"/>
          <w:szCs w:val="20"/>
          <w:highlight w:val="yellow"/>
        </w:rPr>
        <w:t> </w:t>
      </w:r>
      <w:r w:rsidRPr="00C1192B">
        <w:rPr>
          <w:rFonts w:cstheme="minorHAnsi"/>
          <w:i/>
          <w:iCs/>
          <w:sz w:val="20"/>
          <w:szCs w:val="20"/>
          <w:highlight w:val="yellow"/>
        </w:rPr>
        <w:t>;</w:t>
      </w:r>
    </w:p>
    <w:p w14:paraId="5A1471F5" w14:textId="51D086FC"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confidentialité, l</w:t>
      </w:r>
      <w:r w:rsidR="00B335ED" w:rsidRPr="00C1192B">
        <w:rPr>
          <w:rFonts w:cstheme="minorHAnsi"/>
          <w:i/>
          <w:iCs/>
          <w:sz w:val="20"/>
          <w:szCs w:val="20"/>
          <w:highlight w:val="yellow"/>
        </w:rPr>
        <w:t>’</w:t>
      </w:r>
      <w:r w:rsidRPr="00C1192B">
        <w:rPr>
          <w:rFonts w:cstheme="minorHAnsi"/>
          <w:i/>
          <w:iCs/>
          <w:sz w:val="20"/>
          <w:szCs w:val="20"/>
          <w:highlight w:val="yellow"/>
        </w:rPr>
        <w:t>intégrité, la disponibilité et la résilience constantes des systèmes et des services de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7784A878" w14:textId="47D747A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assurant de disposer de moyens permettant de rétablir la disponibilité des données à caractère personnel et l</w:t>
      </w:r>
      <w:r w:rsidR="00B335ED" w:rsidRPr="00C1192B">
        <w:rPr>
          <w:rFonts w:cstheme="minorHAnsi"/>
          <w:i/>
          <w:iCs/>
          <w:sz w:val="20"/>
          <w:szCs w:val="20"/>
          <w:highlight w:val="yellow"/>
        </w:rPr>
        <w:t>’</w:t>
      </w:r>
      <w:r w:rsidRPr="00C1192B">
        <w:rPr>
          <w:rFonts w:cstheme="minorHAnsi"/>
          <w:i/>
          <w:iCs/>
          <w:sz w:val="20"/>
          <w:szCs w:val="20"/>
          <w:highlight w:val="yellow"/>
        </w:rPr>
        <w:t>accès à celles-ci dans des délais appropriés en cas d</w:t>
      </w:r>
      <w:r w:rsidR="00B335ED" w:rsidRPr="00C1192B">
        <w:rPr>
          <w:rFonts w:cstheme="minorHAnsi"/>
          <w:i/>
          <w:iCs/>
          <w:sz w:val="20"/>
          <w:szCs w:val="20"/>
          <w:highlight w:val="yellow"/>
        </w:rPr>
        <w:t>’</w:t>
      </w:r>
      <w:r w:rsidRPr="00C1192B">
        <w:rPr>
          <w:rFonts w:cstheme="minorHAnsi"/>
          <w:i/>
          <w:iCs/>
          <w:sz w:val="20"/>
          <w:szCs w:val="20"/>
          <w:highlight w:val="yellow"/>
        </w:rPr>
        <w:t>incident physique ou technique</w:t>
      </w:r>
      <w:r w:rsidR="00496A03" w:rsidRPr="00C1192B">
        <w:rPr>
          <w:rFonts w:cstheme="minorHAnsi"/>
          <w:i/>
          <w:iCs/>
          <w:sz w:val="20"/>
          <w:szCs w:val="20"/>
          <w:highlight w:val="yellow"/>
        </w:rPr>
        <w:t> </w:t>
      </w:r>
      <w:r w:rsidRPr="00C1192B">
        <w:rPr>
          <w:rFonts w:cstheme="minorHAnsi"/>
          <w:i/>
          <w:iCs/>
          <w:sz w:val="20"/>
          <w:szCs w:val="20"/>
          <w:highlight w:val="yellow"/>
        </w:rPr>
        <w:t>;</w:t>
      </w:r>
    </w:p>
    <w:p w14:paraId="56F948CC" w14:textId="28E42D1B"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procédures visant à tester, à analyser et à évaluer régulièrement l</w:t>
      </w:r>
      <w:r w:rsidR="00B335ED" w:rsidRPr="00C1192B">
        <w:rPr>
          <w:rFonts w:cstheme="minorHAnsi"/>
          <w:i/>
          <w:iCs/>
          <w:sz w:val="20"/>
          <w:szCs w:val="20"/>
          <w:highlight w:val="yellow"/>
        </w:rPr>
        <w:t>’</w:t>
      </w:r>
      <w:r w:rsidRPr="00C1192B">
        <w:rPr>
          <w:rFonts w:cstheme="minorHAnsi"/>
          <w:i/>
          <w:iCs/>
          <w:sz w:val="20"/>
          <w:szCs w:val="20"/>
          <w:highlight w:val="yellow"/>
        </w:rPr>
        <w:t>efficacité des mesures techniques et organisationnelles pour assurer la sécurité du traitement</w:t>
      </w:r>
      <w:r w:rsidR="00496A03" w:rsidRPr="00C1192B">
        <w:rPr>
          <w:rFonts w:cstheme="minorHAnsi"/>
          <w:i/>
          <w:iCs/>
          <w:sz w:val="20"/>
          <w:szCs w:val="20"/>
          <w:highlight w:val="yellow"/>
        </w:rPr>
        <w:t> </w:t>
      </w:r>
      <w:r w:rsidRPr="00C1192B">
        <w:rPr>
          <w:rFonts w:cstheme="minorHAnsi"/>
          <w:i/>
          <w:iCs/>
          <w:sz w:val="20"/>
          <w:szCs w:val="20"/>
          <w:highlight w:val="yellow"/>
        </w:rPr>
        <w:t>;</w:t>
      </w:r>
    </w:p>
    <w:p w14:paraId="1344C87E" w14:textId="54A3261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w:t>
      </w:r>
      <w:r w:rsidR="00B335ED" w:rsidRPr="00C1192B">
        <w:rPr>
          <w:rFonts w:cstheme="minorHAnsi"/>
          <w:i/>
          <w:iCs/>
          <w:sz w:val="20"/>
          <w:szCs w:val="20"/>
          <w:highlight w:val="yellow"/>
        </w:rPr>
        <w:t>’</w:t>
      </w:r>
      <w:r w:rsidRPr="00C1192B">
        <w:rPr>
          <w:rFonts w:cstheme="minorHAnsi"/>
          <w:i/>
          <w:iCs/>
          <w:sz w:val="20"/>
          <w:szCs w:val="20"/>
          <w:highlight w:val="yellow"/>
        </w:rPr>
        <w:t>identification et d</w:t>
      </w:r>
      <w:r w:rsidR="00B335ED" w:rsidRPr="00C1192B">
        <w:rPr>
          <w:rFonts w:cstheme="minorHAnsi"/>
          <w:i/>
          <w:iCs/>
          <w:sz w:val="20"/>
          <w:szCs w:val="20"/>
          <w:highlight w:val="yellow"/>
        </w:rPr>
        <w:t>’</w:t>
      </w:r>
      <w:r w:rsidRPr="00C1192B">
        <w:rPr>
          <w:rFonts w:cstheme="minorHAnsi"/>
          <w:i/>
          <w:iCs/>
          <w:sz w:val="20"/>
          <w:szCs w:val="20"/>
          <w:highlight w:val="yellow"/>
        </w:rPr>
        <w:t>autorisation de l</w:t>
      </w:r>
      <w:r w:rsidR="00B335ED" w:rsidRPr="00C1192B">
        <w:rPr>
          <w:rFonts w:cstheme="minorHAnsi"/>
          <w:i/>
          <w:iCs/>
          <w:sz w:val="20"/>
          <w:szCs w:val="20"/>
          <w:highlight w:val="yellow"/>
        </w:rPr>
        <w:t>’</w:t>
      </w:r>
      <w:r w:rsidRPr="00C1192B">
        <w:rPr>
          <w:rFonts w:cstheme="minorHAnsi"/>
          <w:i/>
          <w:iCs/>
          <w:sz w:val="20"/>
          <w:szCs w:val="20"/>
          <w:highlight w:val="yellow"/>
        </w:rPr>
        <w:t>utilisateur</w:t>
      </w:r>
      <w:r w:rsidR="00496A03" w:rsidRPr="00C1192B">
        <w:rPr>
          <w:rFonts w:cstheme="minorHAnsi"/>
          <w:i/>
          <w:iCs/>
          <w:sz w:val="20"/>
          <w:szCs w:val="20"/>
          <w:highlight w:val="yellow"/>
        </w:rPr>
        <w:t> </w:t>
      </w:r>
      <w:r w:rsidRPr="00C1192B">
        <w:rPr>
          <w:rFonts w:cstheme="minorHAnsi"/>
          <w:i/>
          <w:iCs/>
          <w:sz w:val="20"/>
          <w:szCs w:val="20"/>
          <w:highlight w:val="yellow"/>
        </w:rPr>
        <w:t>;</w:t>
      </w:r>
    </w:p>
    <w:p w14:paraId="6A489C19" w14:textId="11F8626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la transmission</w:t>
      </w:r>
      <w:r w:rsidR="00496A03" w:rsidRPr="00C1192B">
        <w:rPr>
          <w:rFonts w:cstheme="minorHAnsi"/>
          <w:i/>
          <w:iCs/>
          <w:sz w:val="20"/>
          <w:szCs w:val="20"/>
          <w:highlight w:val="yellow"/>
        </w:rPr>
        <w:t> </w:t>
      </w:r>
      <w:r w:rsidRPr="00C1192B">
        <w:rPr>
          <w:rFonts w:cstheme="minorHAnsi"/>
          <w:i/>
          <w:iCs/>
          <w:sz w:val="20"/>
          <w:szCs w:val="20"/>
          <w:highlight w:val="yellow"/>
        </w:rPr>
        <w:t>;</w:t>
      </w:r>
    </w:p>
    <w:p w14:paraId="656732EB" w14:textId="00E39F1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protection des données pendant le stockage</w:t>
      </w:r>
      <w:r w:rsidR="00496A03" w:rsidRPr="00C1192B">
        <w:rPr>
          <w:rFonts w:cstheme="minorHAnsi"/>
          <w:i/>
          <w:iCs/>
          <w:sz w:val="20"/>
          <w:szCs w:val="20"/>
          <w:highlight w:val="yellow"/>
        </w:rPr>
        <w:t> </w:t>
      </w:r>
      <w:r w:rsidRPr="00C1192B">
        <w:rPr>
          <w:rFonts w:cstheme="minorHAnsi"/>
          <w:i/>
          <w:iCs/>
          <w:sz w:val="20"/>
          <w:szCs w:val="20"/>
          <w:highlight w:val="yellow"/>
        </w:rPr>
        <w:t>;</w:t>
      </w:r>
    </w:p>
    <w:p w14:paraId="4E52F4E8" w14:textId="375A6256"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sécurité physique des sites où les données à caractère personnel sont traitées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B527A39" w14:textId="217B4D3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w:t>
      </w:r>
      <w:r w:rsidR="00B335ED" w:rsidRPr="00C1192B">
        <w:rPr>
          <w:rFonts w:cstheme="minorHAnsi"/>
          <w:i/>
          <w:iCs/>
          <w:sz w:val="20"/>
          <w:szCs w:val="20"/>
          <w:highlight w:val="yellow"/>
        </w:rPr>
        <w:t>’</w:t>
      </w:r>
      <w:r w:rsidRPr="00C1192B">
        <w:rPr>
          <w:rFonts w:cstheme="minorHAnsi"/>
          <w:i/>
          <w:iCs/>
          <w:sz w:val="20"/>
          <w:szCs w:val="20"/>
          <w:highlight w:val="yellow"/>
        </w:rPr>
        <w:t>enregistrement des événements</w:t>
      </w:r>
      <w:r w:rsidR="00496A03" w:rsidRPr="00C1192B">
        <w:rPr>
          <w:rFonts w:cstheme="minorHAnsi"/>
          <w:i/>
          <w:iCs/>
          <w:sz w:val="20"/>
          <w:szCs w:val="20"/>
          <w:highlight w:val="yellow"/>
        </w:rPr>
        <w:t> </w:t>
      </w:r>
      <w:r w:rsidRPr="00C1192B">
        <w:rPr>
          <w:rFonts w:cstheme="minorHAnsi"/>
          <w:i/>
          <w:iCs/>
          <w:sz w:val="20"/>
          <w:szCs w:val="20"/>
          <w:highlight w:val="yellow"/>
        </w:rPr>
        <w:t>;</w:t>
      </w:r>
    </w:p>
    <w:p w14:paraId="19958615" w14:textId="124D2ED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assurer la configuration des systèmes, y compris la configuration par défaut</w:t>
      </w:r>
      <w:r w:rsidR="00496A03" w:rsidRPr="00C1192B">
        <w:rPr>
          <w:rFonts w:cstheme="minorHAnsi"/>
          <w:i/>
          <w:iCs/>
          <w:sz w:val="20"/>
          <w:szCs w:val="20"/>
          <w:highlight w:val="yellow"/>
        </w:rPr>
        <w:t> </w:t>
      </w:r>
      <w:r w:rsidRPr="00C1192B">
        <w:rPr>
          <w:rFonts w:cstheme="minorHAnsi"/>
          <w:i/>
          <w:iCs/>
          <w:sz w:val="20"/>
          <w:szCs w:val="20"/>
          <w:highlight w:val="yellow"/>
        </w:rPr>
        <w:t>;</w:t>
      </w:r>
    </w:p>
    <w:p w14:paraId="1C0F84E6" w14:textId="360AA002"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gouvernance et de gestion de l</w:t>
      </w:r>
      <w:r w:rsidR="00B335ED" w:rsidRPr="00C1192B">
        <w:rPr>
          <w:rFonts w:cstheme="minorHAnsi"/>
          <w:i/>
          <w:iCs/>
          <w:sz w:val="20"/>
          <w:szCs w:val="20"/>
          <w:highlight w:val="yellow"/>
        </w:rPr>
        <w:t>’</w:t>
      </w:r>
      <w:r w:rsidRPr="00C1192B">
        <w:rPr>
          <w:rFonts w:cstheme="minorHAnsi"/>
          <w:i/>
          <w:iCs/>
          <w:sz w:val="20"/>
          <w:szCs w:val="20"/>
          <w:highlight w:val="yellow"/>
        </w:rPr>
        <w:t>informatique interne et de la sécurité informatique</w:t>
      </w:r>
      <w:r w:rsidR="00496A03" w:rsidRPr="00C1192B">
        <w:rPr>
          <w:rFonts w:cstheme="minorHAnsi"/>
          <w:i/>
          <w:iCs/>
          <w:sz w:val="20"/>
          <w:szCs w:val="20"/>
          <w:highlight w:val="yellow"/>
        </w:rPr>
        <w:t> </w:t>
      </w:r>
      <w:r w:rsidRPr="00C1192B">
        <w:rPr>
          <w:rFonts w:cstheme="minorHAnsi"/>
          <w:i/>
          <w:iCs/>
          <w:sz w:val="20"/>
          <w:szCs w:val="20"/>
          <w:highlight w:val="yellow"/>
        </w:rPr>
        <w:t>;</w:t>
      </w:r>
    </w:p>
    <w:p w14:paraId="7329299D" w14:textId="50A94584"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de certification/assurance des procédés et produits</w:t>
      </w:r>
      <w:r w:rsidR="00496A03" w:rsidRPr="00C1192B">
        <w:rPr>
          <w:rFonts w:cstheme="minorHAnsi"/>
          <w:i/>
          <w:iCs/>
          <w:sz w:val="20"/>
          <w:szCs w:val="20"/>
          <w:highlight w:val="yellow"/>
        </w:rPr>
        <w:t> </w:t>
      </w:r>
      <w:r w:rsidRPr="00C1192B">
        <w:rPr>
          <w:rFonts w:cstheme="minorHAnsi"/>
          <w:i/>
          <w:iCs/>
          <w:sz w:val="20"/>
          <w:szCs w:val="20"/>
          <w:highlight w:val="yellow"/>
        </w:rPr>
        <w:t>;</w:t>
      </w:r>
    </w:p>
    <w:p w14:paraId="0631D599" w14:textId="08DCBC2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lastRenderedPageBreak/>
        <w:t>mesures visant à garantir la minimisation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225C6190" w14:textId="172B3741"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qualité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00F7F2D" w14:textId="6FF38197"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une conservation limitée des données</w:t>
      </w:r>
      <w:r w:rsidR="00496A03" w:rsidRPr="00C1192B">
        <w:rPr>
          <w:rFonts w:cstheme="minorHAnsi"/>
          <w:i/>
          <w:iCs/>
          <w:sz w:val="20"/>
          <w:szCs w:val="20"/>
          <w:highlight w:val="yellow"/>
        </w:rPr>
        <w:t> </w:t>
      </w:r>
      <w:r w:rsidRPr="00C1192B">
        <w:rPr>
          <w:rFonts w:cstheme="minorHAnsi"/>
          <w:i/>
          <w:iCs/>
          <w:sz w:val="20"/>
          <w:szCs w:val="20"/>
          <w:highlight w:val="yellow"/>
        </w:rPr>
        <w:t>;</w:t>
      </w:r>
    </w:p>
    <w:p w14:paraId="7D421662" w14:textId="6BBF7AE9"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visant à garantir la responsabilité</w:t>
      </w:r>
      <w:r w:rsidR="00496A03" w:rsidRPr="00C1192B">
        <w:rPr>
          <w:rFonts w:cstheme="minorHAnsi"/>
          <w:i/>
          <w:iCs/>
          <w:sz w:val="20"/>
          <w:szCs w:val="20"/>
          <w:highlight w:val="yellow"/>
        </w:rPr>
        <w:t> </w:t>
      </w:r>
      <w:r w:rsidRPr="00C1192B">
        <w:rPr>
          <w:rFonts w:cstheme="minorHAnsi"/>
          <w:i/>
          <w:iCs/>
          <w:sz w:val="20"/>
          <w:szCs w:val="20"/>
          <w:highlight w:val="yellow"/>
        </w:rPr>
        <w:t>;</w:t>
      </w:r>
    </w:p>
    <w:p w14:paraId="2C6C3E9E" w14:textId="0975602A" w:rsidR="006F5157" w:rsidRPr="00C1192B" w:rsidRDefault="006F5157" w:rsidP="00D92205">
      <w:pPr>
        <w:pStyle w:val="Paragraphedeliste"/>
        <w:numPr>
          <w:ilvl w:val="0"/>
          <w:numId w:val="19"/>
        </w:numPr>
        <w:spacing w:after="0" w:line="240" w:lineRule="exact"/>
        <w:jc w:val="both"/>
        <w:rPr>
          <w:rFonts w:cstheme="minorHAnsi"/>
          <w:i/>
          <w:iCs/>
          <w:sz w:val="20"/>
          <w:szCs w:val="20"/>
          <w:highlight w:val="yellow"/>
        </w:rPr>
      </w:pPr>
      <w:r w:rsidRPr="00C1192B">
        <w:rPr>
          <w:rFonts w:cstheme="minorHAnsi"/>
          <w:i/>
          <w:iCs/>
          <w:sz w:val="20"/>
          <w:szCs w:val="20"/>
          <w:highlight w:val="yellow"/>
        </w:rPr>
        <w:t>mesures permettant la portabilité des données et garantissant l</w:t>
      </w:r>
      <w:r w:rsidR="00B335ED" w:rsidRPr="00C1192B">
        <w:rPr>
          <w:rFonts w:cstheme="minorHAnsi"/>
          <w:i/>
          <w:iCs/>
          <w:sz w:val="20"/>
          <w:szCs w:val="20"/>
          <w:highlight w:val="yellow"/>
        </w:rPr>
        <w:t>’</w:t>
      </w:r>
      <w:r w:rsidRPr="00C1192B">
        <w:rPr>
          <w:rFonts w:cstheme="minorHAnsi"/>
          <w:i/>
          <w:iCs/>
          <w:sz w:val="20"/>
          <w:szCs w:val="20"/>
          <w:highlight w:val="yellow"/>
        </w:rPr>
        <w:t>effacement</w:t>
      </w:r>
      <w:r w:rsidR="00496A03" w:rsidRPr="00C1192B">
        <w:rPr>
          <w:rFonts w:cstheme="minorHAnsi"/>
          <w:i/>
          <w:iCs/>
          <w:sz w:val="20"/>
          <w:szCs w:val="20"/>
          <w:highlight w:val="yellow"/>
        </w:rPr>
        <w:t>.</w:t>
      </w:r>
      <w:r w:rsidR="0065378F" w:rsidRPr="00C1192B">
        <w:rPr>
          <w:rFonts w:cstheme="minorHAnsi"/>
          <w:i/>
          <w:iCs/>
          <w:sz w:val="20"/>
          <w:szCs w:val="20"/>
          <w:highlight w:val="yellow"/>
        </w:rPr>
        <w:t>]</w:t>
      </w:r>
    </w:p>
    <w:p w14:paraId="74FBCA59" w14:textId="77777777" w:rsidR="001C7177" w:rsidRPr="00452029" w:rsidRDefault="001C7177" w:rsidP="00D92205">
      <w:pPr>
        <w:pStyle w:val="Paragraphedeliste"/>
        <w:spacing w:after="0" w:line="240" w:lineRule="exact"/>
        <w:jc w:val="both"/>
        <w:rPr>
          <w:rFonts w:cstheme="minorHAnsi"/>
          <w:sz w:val="20"/>
          <w:szCs w:val="20"/>
        </w:rPr>
      </w:pPr>
    </w:p>
    <w:p w14:paraId="2E0EA418" w14:textId="77777777" w:rsidR="00F82B67" w:rsidRPr="00D12698" w:rsidRDefault="00F82B67" w:rsidP="00D92205">
      <w:pPr>
        <w:spacing w:after="0" w:line="240" w:lineRule="exact"/>
        <w:jc w:val="both"/>
        <w:rPr>
          <w:rFonts w:eastAsia="Times New Roman" w:cstheme="minorHAnsi"/>
          <w:i/>
          <w:iCs/>
          <w:color w:val="000000"/>
          <w:sz w:val="18"/>
          <w:szCs w:val="18"/>
          <w:lang w:eastAsia="fr-FR"/>
        </w:rPr>
      </w:pPr>
    </w:p>
    <w:p w14:paraId="6E9DA2AC" w14:textId="77777777" w:rsidR="000C2A85" w:rsidRPr="00452029" w:rsidRDefault="000C2A85" w:rsidP="00D92205">
      <w:pPr>
        <w:shd w:val="clear" w:color="auto" w:fill="FFFFFF"/>
        <w:spacing w:after="0" w:line="240" w:lineRule="exact"/>
        <w:jc w:val="both"/>
        <w:rPr>
          <w:rFonts w:cstheme="minorHAnsi"/>
          <w:i/>
          <w:iCs/>
          <w:sz w:val="20"/>
          <w:szCs w:val="20"/>
        </w:rPr>
      </w:pPr>
    </w:p>
    <w:p w14:paraId="32EBD5C9" w14:textId="77777777" w:rsidR="000B6D15" w:rsidRPr="00452029" w:rsidRDefault="000B6D15" w:rsidP="00D92205">
      <w:pPr>
        <w:spacing w:line="240" w:lineRule="exact"/>
        <w:jc w:val="both"/>
        <w:rPr>
          <w:rFonts w:cstheme="minorHAnsi"/>
          <w:i/>
          <w:iCs/>
          <w:sz w:val="20"/>
          <w:szCs w:val="20"/>
        </w:rPr>
      </w:pPr>
    </w:p>
    <w:p w14:paraId="38B7535A" w14:textId="77777777" w:rsidR="006F5157" w:rsidRPr="00452029" w:rsidRDefault="006F5157" w:rsidP="00D92205">
      <w:pPr>
        <w:spacing w:line="240" w:lineRule="exact"/>
        <w:jc w:val="both"/>
        <w:rPr>
          <w:rFonts w:cstheme="minorHAnsi"/>
          <w:sz w:val="20"/>
          <w:szCs w:val="20"/>
        </w:rPr>
      </w:pPr>
    </w:p>
    <w:p w14:paraId="1A8FB726" w14:textId="77777777" w:rsidR="001234CA" w:rsidRPr="00452029" w:rsidRDefault="001234CA" w:rsidP="00D92205">
      <w:pPr>
        <w:spacing w:line="240" w:lineRule="exact"/>
        <w:rPr>
          <w:rFonts w:cstheme="minorHAnsi"/>
          <w:sz w:val="20"/>
          <w:szCs w:val="20"/>
        </w:rPr>
      </w:pPr>
      <w:r w:rsidRPr="00452029">
        <w:rPr>
          <w:rFonts w:cstheme="minorHAnsi"/>
          <w:sz w:val="20"/>
          <w:szCs w:val="20"/>
        </w:rPr>
        <w:br w:type="page"/>
      </w:r>
    </w:p>
    <w:p w14:paraId="1797B91B" w14:textId="254A12A0" w:rsidR="006F5157" w:rsidRPr="00452029" w:rsidRDefault="006F5157" w:rsidP="00D92205">
      <w:pPr>
        <w:pStyle w:val="Titre1"/>
        <w:spacing w:before="0" w:line="240" w:lineRule="exact"/>
        <w:rPr>
          <w:rFonts w:asciiTheme="minorHAnsi" w:hAnsiTheme="minorHAnsi" w:cstheme="minorHAnsi"/>
          <w:sz w:val="22"/>
          <w:szCs w:val="22"/>
        </w:rPr>
      </w:pPr>
      <w:bookmarkStart w:id="35" w:name="_Toc160105162"/>
      <w:r w:rsidRPr="00452029">
        <w:rPr>
          <w:rFonts w:asciiTheme="minorHAnsi" w:hAnsiTheme="minorHAnsi" w:cstheme="minorHAnsi"/>
          <w:sz w:val="22"/>
          <w:szCs w:val="22"/>
        </w:rPr>
        <w:lastRenderedPageBreak/>
        <w:t>ANNEXE IV</w:t>
      </w:r>
      <w:r w:rsidR="001234CA" w:rsidRPr="00452029">
        <w:rPr>
          <w:rFonts w:asciiTheme="minorHAnsi" w:hAnsiTheme="minorHAnsi" w:cstheme="minorHAnsi"/>
          <w:sz w:val="22"/>
          <w:szCs w:val="22"/>
        </w:rPr>
        <w:t xml:space="preserve"> - </w:t>
      </w:r>
      <w:r w:rsidRPr="00452029">
        <w:rPr>
          <w:rFonts w:asciiTheme="minorHAnsi" w:hAnsiTheme="minorHAnsi" w:cstheme="minorHAnsi"/>
          <w:sz w:val="22"/>
          <w:szCs w:val="22"/>
        </w:rPr>
        <w:t>Liste de sous-traitants ultérieurs</w:t>
      </w:r>
      <w:bookmarkEnd w:id="35"/>
    </w:p>
    <w:p w14:paraId="18821970" w14:textId="77777777" w:rsidR="001D023C" w:rsidRDefault="001D023C" w:rsidP="00D92205">
      <w:pPr>
        <w:spacing w:after="0" w:line="240" w:lineRule="exact"/>
        <w:jc w:val="both"/>
        <w:rPr>
          <w:rFonts w:cstheme="minorHAnsi"/>
          <w:sz w:val="20"/>
          <w:szCs w:val="20"/>
        </w:rPr>
      </w:pPr>
    </w:p>
    <w:p w14:paraId="690AAACD" w14:textId="48559836" w:rsidR="00FC4FE5" w:rsidRPr="00D92205" w:rsidRDefault="001D023C" w:rsidP="00D92205">
      <w:pPr>
        <w:spacing w:after="0" w:line="240" w:lineRule="exact"/>
        <w:jc w:val="both"/>
        <w:rPr>
          <w:rFonts w:cstheme="minorHAnsi"/>
          <w:sz w:val="20"/>
          <w:szCs w:val="20"/>
        </w:rPr>
      </w:pPr>
      <w:r>
        <w:rPr>
          <w:rFonts w:cstheme="minorHAnsi"/>
          <w:sz w:val="20"/>
          <w:szCs w:val="20"/>
        </w:rPr>
        <w:t>L</w:t>
      </w:r>
      <w:r w:rsidR="00641164" w:rsidRPr="00D92205">
        <w:rPr>
          <w:rFonts w:cstheme="minorHAnsi"/>
          <w:sz w:val="20"/>
          <w:szCs w:val="20"/>
        </w:rPr>
        <w:t xml:space="preserve">a liste des sous-traitants ultérieurs autorisés par le </w:t>
      </w:r>
      <w:r w:rsidR="00DF317B" w:rsidRPr="00D92205">
        <w:rPr>
          <w:rFonts w:cstheme="minorHAnsi"/>
          <w:sz w:val="20"/>
          <w:szCs w:val="20"/>
        </w:rPr>
        <w:t>responsable</w:t>
      </w:r>
      <w:r w:rsidR="00641164" w:rsidRPr="00D92205">
        <w:rPr>
          <w:rFonts w:cstheme="minorHAnsi"/>
          <w:sz w:val="20"/>
          <w:szCs w:val="20"/>
        </w:rPr>
        <w:t xml:space="preserve"> de traitement </w:t>
      </w:r>
      <w:r w:rsidR="00641164" w:rsidRPr="00D92205">
        <w:rPr>
          <w:rFonts w:cstheme="minorHAnsi"/>
          <w:sz w:val="20"/>
          <w:szCs w:val="20"/>
          <w:u w:val="single"/>
        </w:rPr>
        <w:t>à la date de signature des présentes</w:t>
      </w:r>
      <w:r w:rsidR="00641164" w:rsidRPr="00D92205">
        <w:rPr>
          <w:rFonts w:cstheme="minorHAnsi"/>
          <w:sz w:val="20"/>
          <w:szCs w:val="20"/>
        </w:rPr>
        <w:t xml:space="preserve"> est celle indiquée ci-dessous</w:t>
      </w:r>
      <w:r w:rsidR="00A25ED8" w:rsidRPr="00D92205">
        <w:rPr>
          <w:rFonts w:cstheme="minorHAnsi"/>
          <w:sz w:val="20"/>
          <w:szCs w:val="20"/>
        </w:rPr>
        <w:t> :</w:t>
      </w:r>
    </w:p>
    <w:p w14:paraId="7CDA9252" w14:textId="7A6B9A04" w:rsidR="00FC4FE5" w:rsidRPr="008E43EA" w:rsidRDefault="00FC4FE5" w:rsidP="00600BBF">
      <w:pPr>
        <w:spacing w:after="0"/>
        <w:jc w:val="both"/>
        <w:rPr>
          <w:rFonts w:cstheme="minorHAnsi"/>
          <w:i/>
          <w:iCs/>
          <w:sz w:val="20"/>
          <w:szCs w:val="20"/>
        </w:rPr>
      </w:pPr>
    </w:p>
    <w:tbl>
      <w:tblPr>
        <w:tblStyle w:val="TableauGrille4-Accentuation1"/>
        <w:tblW w:w="10348" w:type="dxa"/>
        <w:tblInd w:w="-601" w:type="dxa"/>
        <w:tblLayout w:type="fixed"/>
        <w:tblLook w:val="04A0" w:firstRow="1" w:lastRow="0" w:firstColumn="1" w:lastColumn="0" w:noHBand="0" w:noVBand="1"/>
      </w:tblPr>
      <w:tblGrid>
        <w:gridCol w:w="1163"/>
        <w:gridCol w:w="1134"/>
        <w:gridCol w:w="1560"/>
        <w:gridCol w:w="1559"/>
        <w:gridCol w:w="2097"/>
        <w:gridCol w:w="2835"/>
      </w:tblGrid>
      <w:tr w:rsidR="00261B77" w:rsidRPr="00EB40B2" w14:paraId="5836D80C" w14:textId="77777777" w:rsidTr="00D92205">
        <w:trPr>
          <w:cnfStyle w:val="100000000000" w:firstRow="1" w:lastRow="0" w:firstColumn="0" w:lastColumn="0" w:oddVBand="0" w:evenVBand="0" w:oddHBand="0" w:evenHBand="0" w:firstRowFirstColumn="0" w:firstRowLastColumn="0" w:lastRowFirstColumn="0" w:lastRowLastColumn="0"/>
          <w:trHeight w:val="1894"/>
        </w:trPr>
        <w:tc>
          <w:tcPr>
            <w:cnfStyle w:val="001000000000" w:firstRow="0" w:lastRow="0" w:firstColumn="1" w:lastColumn="0" w:oddVBand="0" w:evenVBand="0" w:oddHBand="0" w:evenHBand="0" w:firstRowFirstColumn="0" w:firstRowLastColumn="0" w:lastRowFirstColumn="0" w:lastRowLastColumn="0"/>
            <w:tcW w:w="1163" w:type="dxa"/>
          </w:tcPr>
          <w:p w14:paraId="2E2B9965" w14:textId="5D92D7C6" w:rsidR="00261B77" w:rsidRPr="00452029" w:rsidRDefault="00261B77" w:rsidP="00290749">
            <w:pPr>
              <w:jc w:val="both"/>
              <w:rPr>
                <w:rFonts w:cstheme="minorHAnsi"/>
                <w:sz w:val="16"/>
                <w:szCs w:val="16"/>
              </w:rPr>
            </w:pPr>
            <w:r>
              <w:rPr>
                <w:rFonts w:cstheme="minorHAnsi"/>
                <w:sz w:val="16"/>
                <w:szCs w:val="16"/>
              </w:rPr>
              <w:t>Dénomination sociale</w:t>
            </w:r>
          </w:p>
        </w:tc>
        <w:tc>
          <w:tcPr>
            <w:tcW w:w="1134" w:type="dxa"/>
          </w:tcPr>
          <w:p w14:paraId="59A87BA6" w14:textId="11EE6729"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Adresse du siège social  </w:t>
            </w:r>
          </w:p>
        </w:tc>
        <w:tc>
          <w:tcPr>
            <w:tcW w:w="1560" w:type="dxa"/>
          </w:tcPr>
          <w:p w14:paraId="25670C4A" w14:textId="63944F2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261B77">
              <w:rPr>
                <w:rFonts w:cstheme="minorHAnsi"/>
                <w:sz w:val="16"/>
                <w:szCs w:val="16"/>
              </w:rPr>
              <w:t>Nom, fonction et coordonnées de la personne de contact</w:t>
            </w:r>
          </w:p>
        </w:tc>
        <w:tc>
          <w:tcPr>
            <w:tcW w:w="1559" w:type="dxa"/>
          </w:tcPr>
          <w:p w14:paraId="4C6454BC" w14:textId="656CC09C"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Localisation des traitements</w:t>
            </w:r>
          </w:p>
        </w:tc>
        <w:tc>
          <w:tcPr>
            <w:tcW w:w="2097" w:type="dxa"/>
          </w:tcPr>
          <w:p w14:paraId="5356275E" w14:textId="00A80ED8" w:rsidR="00261B77" w:rsidRPr="00452029" w:rsidRDefault="00261B77"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sidRPr="00452029">
              <w:rPr>
                <w:rFonts w:cstheme="minorHAnsi"/>
                <w:sz w:val="16"/>
                <w:szCs w:val="16"/>
              </w:rPr>
              <w:t xml:space="preserve">En cas de transfert </w:t>
            </w:r>
            <w:r w:rsidR="000B12DB">
              <w:rPr>
                <w:rFonts w:cstheme="minorHAnsi"/>
                <w:sz w:val="16"/>
                <w:szCs w:val="16"/>
              </w:rPr>
              <w:t xml:space="preserve">de données </w:t>
            </w:r>
            <w:r w:rsidRPr="00452029">
              <w:rPr>
                <w:rFonts w:cstheme="minorHAnsi"/>
                <w:sz w:val="16"/>
                <w:szCs w:val="16"/>
              </w:rPr>
              <w:t xml:space="preserve">hors </w:t>
            </w:r>
            <w:r>
              <w:rPr>
                <w:rFonts w:cstheme="minorHAnsi"/>
                <w:sz w:val="16"/>
                <w:szCs w:val="16"/>
              </w:rPr>
              <w:t>EE</w:t>
            </w:r>
            <w:r w:rsidRPr="00452029">
              <w:rPr>
                <w:rFonts w:cstheme="minorHAnsi"/>
                <w:sz w:val="16"/>
                <w:szCs w:val="16"/>
              </w:rPr>
              <w:t>E</w:t>
            </w:r>
            <w:r w:rsidR="00B0618F">
              <w:rPr>
                <w:rFonts w:cstheme="minorHAnsi"/>
                <w:sz w:val="16"/>
                <w:szCs w:val="16"/>
              </w:rPr>
              <w:t xml:space="preserve"> par le </w:t>
            </w:r>
            <w:r w:rsidR="00DF317B">
              <w:rPr>
                <w:rFonts w:cstheme="minorHAnsi"/>
                <w:sz w:val="16"/>
                <w:szCs w:val="16"/>
              </w:rPr>
              <w:t>sous</w:t>
            </w:r>
            <w:r w:rsidR="00B0618F">
              <w:rPr>
                <w:rFonts w:cstheme="minorHAnsi"/>
                <w:sz w:val="16"/>
                <w:szCs w:val="16"/>
              </w:rPr>
              <w:t>-traitant</w:t>
            </w:r>
            <w:r w:rsidR="000B12DB">
              <w:rPr>
                <w:rFonts w:cstheme="minorHAnsi"/>
                <w:sz w:val="16"/>
                <w:szCs w:val="16"/>
              </w:rPr>
              <w:t xml:space="preserve"> : </w:t>
            </w:r>
            <w:r w:rsidRPr="00452029">
              <w:rPr>
                <w:rFonts w:cstheme="minorHAnsi"/>
                <w:sz w:val="16"/>
                <w:szCs w:val="16"/>
              </w:rPr>
              <w:t>préciser l’outil d’encadrement des transferts utilisé</w:t>
            </w:r>
            <w:r w:rsidR="000B12DB">
              <w:rPr>
                <w:rFonts w:cstheme="minorHAnsi"/>
                <w:sz w:val="16"/>
                <w:szCs w:val="16"/>
              </w:rPr>
              <w:t>,</w:t>
            </w:r>
            <w:r w:rsidRPr="00452029">
              <w:rPr>
                <w:rStyle w:val="Appelnotedebasdep"/>
                <w:rFonts w:cstheme="minorHAnsi"/>
                <w:sz w:val="16"/>
                <w:szCs w:val="16"/>
              </w:rPr>
              <w:footnoteReference w:id="2"/>
            </w:r>
            <w:r w:rsidRPr="00452029">
              <w:rPr>
                <w:rFonts w:cstheme="minorHAnsi"/>
                <w:sz w:val="16"/>
                <w:szCs w:val="16"/>
              </w:rPr>
              <w:t xml:space="preserve"> </w:t>
            </w:r>
            <w:r>
              <w:rPr>
                <w:rFonts w:cstheme="minorHAnsi"/>
                <w:sz w:val="16"/>
                <w:szCs w:val="16"/>
              </w:rPr>
              <w:t>et</w:t>
            </w:r>
            <w:r w:rsidRPr="00452029">
              <w:rPr>
                <w:rFonts w:cstheme="minorHAnsi"/>
                <w:sz w:val="16"/>
                <w:szCs w:val="16"/>
              </w:rPr>
              <w:t xml:space="preserve"> </w:t>
            </w:r>
            <w:r>
              <w:rPr>
                <w:rFonts w:cstheme="minorHAnsi"/>
                <w:sz w:val="16"/>
                <w:szCs w:val="16"/>
              </w:rPr>
              <w:t xml:space="preserve">la date de fin de validité </w:t>
            </w:r>
            <w:r w:rsidR="000B12DB">
              <w:rPr>
                <w:rFonts w:cstheme="minorHAnsi"/>
                <w:sz w:val="16"/>
                <w:szCs w:val="16"/>
              </w:rPr>
              <w:t>si applicable</w:t>
            </w:r>
            <w:r w:rsidRPr="00452029">
              <w:rPr>
                <w:rFonts w:cstheme="minorHAnsi"/>
                <w:sz w:val="16"/>
                <w:szCs w:val="16"/>
              </w:rPr>
              <w:t xml:space="preserve">  (ex : auto-certification au DPF aux Etats-Unis)</w:t>
            </w:r>
          </w:p>
        </w:tc>
        <w:tc>
          <w:tcPr>
            <w:tcW w:w="2835" w:type="dxa"/>
          </w:tcPr>
          <w:p w14:paraId="22C77095" w14:textId="30E6DD0A" w:rsidR="00261B77" w:rsidRPr="00452029" w:rsidRDefault="00AD3D9E" w:rsidP="00290749">
            <w:pPr>
              <w:jc w:val="both"/>
              <w:cnfStyle w:val="100000000000" w:firstRow="1" w:lastRow="0" w:firstColumn="0" w:lastColumn="0" w:oddVBand="0" w:evenVBand="0" w:oddHBand="0" w:evenHBand="0" w:firstRowFirstColumn="0" w:firstRowLastColumn="0" w:lastRowFirstColumn="0" w:lastRowLastColumn="0"/>
              <w:rPr>
                <w:rFonts w:cstheme="minorHAnsi"/>
                <w:sz w:val="16"/>
                <w:szCs w:val="16"/>
              </w:rPr>
            </w:pPr>
            <w:r>
              <w:rPr>
                <w:rFonts w:cstheme="minorHAnsi"/>
                <w:sz w:val="16"/>
                <w:szCs w:val="16"/>
              </w:rPr>
              <w:t xml:space="preserve">Description </w:t>
            </w:r>
            <w:r w:rsidR="00261B77" w:rsidRPr="00452029">
              <w:rPr>
                <w:rFonts w:cstheme="minorHAnsi"/>
                <w:sz w:val="16"/>
                <w:szCs w:val="16"/>
              </w:rPr>
              <w:t>du traitement</w:t>
            </w:r>
            <w:r w:rsidR="00261B77">
              <w:t xml:space="preserve"> </w:t>
            </w:r>
            <w:r w:rsidR="00261B77" w:rsidRPr="00EE352D">
              <w:rPr>
                <w:rFonts w:cstheme="minorHAnsi"/>
                <w:sz w:val="16"/>
                <w:szCs w:val="16"/>
              </w:rPr>
              <w:t>(</w:t>
            </w:r>
            <w:r>
              <w:rPr>
                <w:rFonts w:cstheme="minorHAnsi"/>
                <w:sz w:val="16"/>
                <w:szCs w:val="16"/>
              </w:rPr>
              <w:t xml:space="preserve">expliquer par sous-traitant désigné, les traitements de données personnelles dont celui-ci a la charge, avec </w:t>
            </w:r>
            <w:r w:rsidR="00261B77" w:rsidRPr="00EE352D">
              <w:rPr>
                <w:rFonts w:cstheme="minorHAnsi"/>
                <w:sz w:val="16"/>
                <w:szCs w:val="16"/>
              </w:rPr>
              <w:t>une délimitation claire des responsabilités dans le cas où plusieurs sous-traitants ultérieurs sont autorisés)</w:t>
            </w:r>
          </w:p>
        </w:tc>
      </w:tr>
      <w:tr w:rsidR="00261B77" w:rsidRPr="00EB40B2" w14:paraId="522AEDFD" w14:textId="77777777" w:rsidTr="00D92205">
        <w:trPr>
          <w:cnfStyle w:val="000000100000" w:firstRow="0" w:lastRow="0" w:firstColumn="0" w:lastColumn="0" w:oddVBand="0" w:evenVBand="0" w:oddHBand="1" w:evenHBand="0" w:firstRowFirstColumn="0" w:firstRowLastColumn="0" w:lastRowFirstColumn="0" w:lastRowLastColumn="0"/>
          <w:trHeight w:val="1651"/>
        </w:trPr>
        <w:tc>
          <w:tcPr>
            <w:cnfStyle w:val="001000000000" w:firstRow="0" w:lastRow="0" w:firstColumn="1" w:lastColumn="0" w:oddVBand="0" w:evenVBand="0" w:oddHBand="0" w:evenHBand="0" w:firstRowFirstColumn="0" w:firstRowLastColumn="0" w:lastRowFirstColumn="0" w:lastRowLastColumn="0"/>
            <w:tcW w:w="1163" w:type="dxa"/>
          </w:tcPr>
          <w:p w14:paraId="0797E1A1" w14:textId="20BE684A" w:rsidR="00261B77" w:rsidRDefault="00261B77" w:rsidP="008B69B9">
            <w:pPr>
              <w:rPr>
                <w:rFonts w:cstheme="minorHAnsi"/>
                <w:i/>
                <w:iCs/>
                <w:sz w:val="16"/>
                <w:szCs w:val="16"/>
              </w:rPr>
            </w:pPr>
            <w:commentRangeStart w:id="36"/>
            <w:r w:rsidRPr="00600BBF">
              <w:rPr>
                <w:rFonts w:cstheme="minorHAnsi"/>
                <w:b w:val="0"/>
                <w:bCs w:val="0"/>
                <w:i/>
                <w:iCs/>
                <w:sz w:val="16"/>
                <w:szCs w:val="16"/>
              </w:rPr>
              <w:t xml:space="preserve">Ex : </w:t>
            </w:r>
            <w:proofErr w:type="spellStart"/>
            <w:r w:rsidRPr="00600BBF">
              <w:rPr>
                <w:rFonts w:cstheme="minorHAnsi"/>
                <w:b w:val="0"/>
                <w:bCs w:val="0"/>
                <w:i/>
                <w:iCs/>
                <w:sz w:val="16"/>
                <w:szCs w:val="16"/>
              </w:rPr>
              <w:t>SuperCloud</w:t>
            </w:r>
            <w:commentRangeEnd w:id="36"/>
            <w:proofErr w:type="spellEnd"/>
            <w:r w:rsidR="00F66AFC">
              <w:rPr>
                <w:rStyle w:val="Marquedecommentaire"/>
                <w:b w:val="0"/>
                <w:bCs w:val="0"/>
              </w:rPr>
              <w:commentReference w:id="36"/>
            </w:r>
          </w:p>
          <w:p w14:paraId="43B3A850" w14:textId="77777777" w:rsidR="00261B77" w:rsidRPr="00E61F09" w:rsidRDefault="00261B77" w:rsidP="008B69B9">
            <w:pPr>
              <w:rPr>
                <w:rFonts w:cstheme="minorHAnsi"/>
                <w:b w:val="0"/>
                <w:bCs w:val="0"/>
                <w:i/>
                <w:iCs/>
                <w:sz w:val="16"/>
                <w:szCs w:val="16"/>
              </w:rPr>
            </w:pPr>
          </w:p>
          <w:p w14:paraId="4B0B2EFB" w14:textId="612F74AE" w:rsidR="00261B77" w:rsidRPr="00452029" w:rsidRDefault="00261B77" w:rsidP="008B69B9">
            <w:pPr>
              <w:rPr>
                <w:rFonts w:cstheme="minorHAnsi"/>
                <w:i/>
                <w:iCs/>
                <w:sz w:val="16"/>
                <w:szCs w:val="16"/>
              </w:rPr>
            </w:pPr>
            <w:r w:rsidRPr="00600BBF">
              <w:rPr>
                <w:rFonts w:cstheme="minorHAnsi"/>
                <w:b w:val="0"/>
                <w:bCs w:val="0"/>
                <w:i/>
                <w:iCs/>
                <w:sz w:val="16"/>
                <w:szCs w:val="16"/>
              </w:rPr>
              <w:t>Indiquer la dénomination sociale exacte juridiquement</w:t>
            </w:r>
            <w:r w:rsidRPr="00452029">
              <w:rPr>
                <w:rFonts w:cstheme="minorHAnsi"/>
                <w:i/>
                <w:iCs/>
                <w:sz w:val="16"/>
                <w:szCs w:val="16"/>
              </w:rPr>
              <w:t xml:space="preserve"> </w:t>
            </w:r>
          </w:p>
        </w:tc>
        <w:tc>
          <w:tcPr>
            <w:tcW w:w="1134" w:type="dxa"/>
          </w:tcPr>
          <w:p w14:paraId="7E7EBA24"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07163F3C" w14:textId="4981F2EE" w:rsidR="00261B77" w:rsidRPr="00452029"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89 15th Ave, Washington DC, Etats-Unis</w:t>
            </w:r>
          </w:p>
        </w:tc>
        <w:tc>
          <w:tcPr>
            <w:tcW w:w="1560" w:type="dxa"/>
          </w:tcPr>
          <w:p w14:paraId="10A6D99A" w14:textId="77777777" w:rsidR="004237FD"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C91B04E" w14:textId="19517D5D"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M. Jean</w:t>
            </w:r>
            <w:r w:rsidR="000B12DB">
              <w:rPr>
                <w:rFonts w:cstheme="minorHAnsi"/>
                <w:i/>
                <w:iCs/>
                <w:sz w:val="16"/>
                <w:szCs w:val="16"/>
              </w:rPr>
              <w:t xml:space="preserve">, </w:t>
            </w:r>
            <w:r>
              <w:rPr>
                <w:rFonts w:cstheme="minorHAnsi"/>
                <w:i/>
                <w:iCs/>
                <w:sz w:val="16"/>
                <w:szCs w:val="16"/>
              </w:rPr>
              <w:t>DPO</w:t>
            </w:r>
          </w:p>
          <w:p w14:paraId="613D208E" w14:textId="7C1855A1"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dpo@supercloud.com</w:t>
            </w:r>
          </w:p>
        </w:tc>
        <w:tc>
          <w:tcPr>
            <w:tcW w:w="1559" w:type="dxa"/>
          </w:tcPr>
          <w:p w14:paraId="14D679B3" w14:textId="77777777" w:rsidR="004237FD"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w:t>
            </w:r>
          </w:p>
          <w:p w14:paraId="76C28990" w14:textId="36EF245B"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79 22th Ave, New York, Etats-Unis</w:t>
            </w:r>
            <w:r>
              <w:rPr>
                <w:rFonts w:cstheme="minorHAnsi"/>
                <w:i/>
                <w:iCs/>
                <w:sz w:val="16"/>
                <w:szCs w:val="16"/>
              </w:rPr>
              <w:t xml:space="preserve"> </w:t>
            </w:r>
          </w:p>
          <w:p w14:paraId="5A038DA8" w14:textId="77777777" w:rsidR="00261B77" w:rsidRDefault="00261B77"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46F2460B" w14:textId="793187B5" w:rsidR="00261B77" w:rsidRPr="00452029" w:rsidRDefault="004237FD"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w:t>
            </w:r>
            <w:r w:rsidR="00261B77">
              <w:rPr>
                <w:rFonts w:cstheme="minorHAnsi"/>
                <w:i/>
                <w:iCs/>
                <w:sz w:val="16"/>
                <w:szCs w:val="16"/>
              </w:rPr>
              <w:t xml:space="preserve"> l’adresse précise, la ville, l’état (notamment pour les Etats-Unis) ; et a minima le pays</w:t>
            </w:r>
          </w:p>
        </w:tc>
        <w:tc>
          <w:tcPr>
            <w:tcW w:w="2097" w:type="dxa"/>
          </w:tcPr>
          <w:p w14:paraId="4F5F7EBF" w14:textId="77777777" w:rsidR="00261B77" w:rsidRPr="00452029" w:rsidRDefault="00261B77">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sidRPr="00452029">
              <w:rPr>
                <w:rFonts w:cstheme="minorHAnsi"/>
                <w:i/>
                <w:iCs/>
                <w:sz w:val="16"/>
                <w:szCs w:val="16"/>
              </w:rPr>
              <w:t>Ex :</w:t>
            </w:r>
          </w:p>
          <w:p w14:paraId="4740323D" w14:textId="569C40B0" w:rsidR="000B12DB"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w:t>
            </w:r>
            <w:r w:rsidR="000B12DB">
              <w:rPr>
                <w:rFonts w:cstheme="minorHAnsi"/>
                <w:i/>
                <w:iCs/>
                <w:sz w:val="16"/>
                <w:szCs w:val="16"/>
              </w:rPr>
              <w:t xml:space="preserve">    </w:t>
            </w:r>
            <w:r w:rsidRPr="00452029">
              <w:rPr>
                <w:rFonts w:cstheme="minorHAnsi"/>
                <w:i/>
                <w:iCs/>
                <w:sz w:val="16"/>
                <w:szCs w:val="16"/>
              </w:rPr>
              <w:t>Décision d’adéquation</w:t>
            </w:r>
            <w:r>
              <w:rPr>
                <w:rFonts w:cstheme="minorHAnsi"/>
                <w:i/>
                <w:iCs/>
                <w:sz w:val="16"/>
                <w:szCs w:val="16"/>
              </w:rPr>
              <w:t xml:space="preserve"> ; </w:t>
            </w:r>
          </w:p>
          <w:p w14:paraId="1C3FCC63" w14:textId="1BB13CE3" w:rsidR="00261B77" w:rsidRDefault="000B12DB"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 </w:t>
            </w:r>
            <w:r w:rsidR="00261B77" w:rsidRPr="00452029">
              <w:rPr>
                <w:rFonts w:cstheme="minorHAnsi"/>
                <w:i/>
                <w:iCs/>
                <w:sz w:val="16"/>
                <w:szCs w:val="16"/>
              </w:rPr>
              <w:t>Certification</w:t>
            </w:r>
            <w:r w:rsidR="00261B77">
              <w:rPr>
                <w:rFonts w:cstheme="minorHAnsi"/>
                <w:i/>
                <w:iCs/>
                <w:sz w:val="16"/>
                <w:szCs w:val="16"/>
              </w:rPr>
              <w:t xml:space="preserve"> du sous-traitant ultérieur</w:t>
            </w:r>
            <w:r w:rsidR="00261B77" w:rsidRPr="00452029">
              <w:rPr>
                <w:rFonts w:cstheme="minorHAnsi"/>
                <w:i/>
                <w:iCs/>
                <w:sz w:val="16"/>
                <w:szCs w:val="16"/>
              </w:rPr>
              <w:t xml:space="preserve"> au </w:t>
            </w:r>
            <w:r w:rsidR="000B513F">
              <w:rPr>
                <w:rFonts w:cstheme="minorHAnsi"/>
                <w:i/>
                <w:iCs/>
                <w:sz w:val="16"/>
                <w:szCs w:val="16"/>
              </w:rPr>
              <w:t xml:space="preserve">Data </w:t>
            </w:r>
            <w:proofErr w:type="spellStart"/>
            <w:r w:rsidR="000B513F">
              <w:rPr>
                <w:rFonts w:cstheme="minorHAnsi"/>
                <w:i/>
                <w:iCs/>
                <w:sz w:val="16"/>
                <w:szCs w:val="16"/>
              </w:rPr>
              <w:t>Privacy</w:t>
            </w:r>
            <w:proofErr w:type="spellEnd"/>
            <w:r>
              <w:rPr>
                <w:rFonts w:cstheme="minorHAnsi"/>
                <w:i/>
                <w:iCs/>
                <w:sz w:val="16"/>
                <w:szCs w:val="16"/>
              </w:rPr>
              <w:t xml:space="preserve"> </w:t>
            </w:r>
            <w:r w:rsidR="000B513F">
              <w:rPr>
                <w:rFonts w:cstheme="minorHAnsi"/>
                <w:i/>
                <w:iCs/>
                <w:sz w:val="16"/>
                <w:szCs w:val="16"/>
              </w:rPr>
              <w:t xml:space="preserve">Framework </w:t>
            </w:r>
            <w:r w:rsidR="00261B77" w:rsidRPr="00452029">
              <w:rPr>
                <w:rFonts w:cstheme="minorHAnsi"/>
                <w:i/>
                <w:iCs/>
                <w:sz w:val="16"/>
                <w:szCs w:val="16"/>
              </w:rPr>
              <w:t xml:space="preserve">jusqu’au 02/08/2024 </w:t>
            </w:r>
            <w:r>
              <w:rPr>
                <w:rFonts w:cstheme="minorHAnsi"/>
                <w:i/>
                <w:iCs/>
                <w:sz w:val="16"/>
                <w:szCs w:val="16"/>
              </w:rPr>
              <w:t>pour le périmètre XXX (préciser)</w:t>
            </w:r>
          </w:p>
          <w:p w14:paraId="144A2014" w14:textId="10C2402F" w:rsidR="00261B77" w:rsidRPr="00452029" w:rsidRDefault="00261B77" w:rsidP="00452029">
            <w:pPr>
              <w:jc w:val="both"/>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CCT Transferts (et</w:t>
            </w:r>
            <w:r w:rsidR="000B12DB">
              <w:rPr>
                <w:rFonts w:cstheme="minorHAnsi"/>
                <w:i/>
                <w:iCs/>
                <w:sz w:val="16"/>
                <w:szCs w:val="16"/>
              </w:rPr>
              <w:t xml:space="preserve"> </w:t>
            </w:r>
            <w:r>
              <w:rPr>
                <w:rFonts w:cstheme="minorHAnsi"/>
                <w:i/>
                <w:iCs/>
                <w:sz w:val="16"/>
                <w:szCs w:val="16"/>
              </w:rPr>
              <w:t xml:space="preserve">mesures supplémentaires, </w:t>
            </w:r>
            <w:r w:rsidR="000B12DB">
              <w:rPr>
                <w:rFonts w:cstheme="minorHAnsi"/>
                <w:i/>
                <w:iCs/>
                <w:sz w:val="16"/>
                <w:szCs w:val="16"/>
              </w:rPr>
              <w:t>si nécessaires</w:t>
            </w:r>
            <w:r>
              <w:rPr>
                <w:rFonts w:cstheme="minorHAnsi"/>
                <w:i/>
                <w:iCs/>
                <w:sz w:val="16"/>
                <w:szCs w:val="16"/>
              </w:rPr>
              <w:t>)</w:t>
            </w:r>
          </w:p>
        </w:tc>
        <w:tc>
          <w:tcPr>
            <w:tcW w:w="2835" w:type="dxa"/>
          </w:tcPr>
          <w:p w14:paraId="056CB71A" w14:textId="7979A235"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 xml:space="preserve">Ex : traitement des courriels des prospects de la CDC pour envoi </w:t>
            </w:r>
            <w:r w:rsidR="000B12DB">
              <w:rPr>
                <w:rFonts w:cstheme="minorHAnsi"/>
                <w:i/>
                <w:iCs/>
                <w:sz w:val="16"/>
                <w:szCs w:val="16"/>
              </w:rPr>
              <w:t>d’e-mails</w:t>
            </w:r>
            <w:r>
              <w:rPr>
                <w:rFonts w:cstheme="minorHAnsi"/>
                <w:i/>
                <w:iCs/>
                <w:sz w:val="16"/>
                <w:szCs w:val="16"/>
              </w:rPr>
              <w:t xml:space="preserve"> marketing</w:t>
            </w:r>
          </w:p>
          <w:p w14:paraId="6ADC50E8" w14:textId="77777777" w:rsidR="00B0618F"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p>
          <w:p w14:paraId="27CBD805" w14:textId="36884DBA" w:rsidR="00261B77" w:rsidRPr="00452029" w:rsidRDefault="00B0618F" w:rsidP="008B69B9">
            <w:pPr>
              <w:cnfStyle w:val="000000100000" w:firstRow="0" w:lastRow="0" w:firstColumn="0" w:lastColumn="0" w:oddVBand="0" w:evenVBand="0" w:oddHBand="1" w:evenHBand="0" w:firstRowFirstColumn="0" w:firstRowLastColumn="0" w:lastRowFirstColumn="0" w:lastRowLastColumn="0"/>
              <w:rPr>
                <w:rFonts w:cstheme="minorHAnsi"/>
                <w:i/>
                <w:iCs/>
                <w:sz w:val="16"/>
                <w:szCs w:val="16"/>
              </w:rPr>
            </w:pPr>
            <w:r>
              <w:rPr>
                <w:rFonts w:cstheme="minorHAnsi"/>
                <w:i/>
                <w:iCs/>
                <w:sz w:val="16"/>
                <w:szCs w:val="16"/>
              </w:rPr>
              <w:t>Indiquer les caractéristiques du</w:t>
            </w:r>
            <w:r w:rsidR="00261B77" w:rsidRPr="00452029">
              <w:rPr>
                <w:rFonts w:cstheme="minorHAnsi"/>
                <w:i/>
                <w:iCs/>
                <w:sz w:val="16"/>
                <w:szCs w:val="16"/>
              </w:rPr>
              <w:t xml:space="preserve"> traitement dont a la charge le sous-traitant ultérieur</w:t>
            </w:r>
            <w:r w:rsidR="000B12DB">
              <w:rPr>
                <w:rFonts w:cstheme="minorHAnsi"/>
                <w:i/>
                <w:iCs/>
                <w:sz w:val="16"/>
                <w:szCs w:val="16"/>
              </w:rPr>
              <w:t xml:space="preserve"> concerné</w:t>
            </w:r>
            <w:r w:rsidR="00261B77" w:rsidRPr="00452029">
              <w:rPr>
                <w:rFonts w:cstheme="minorHAnsi"/>
                <w:i/>
                <w:iCs/>
                <w:sz w:val="16"/>
                <w:szCs w:val="16"/>
              </w:rPr>
              <w:t xml:space="preserve">. </w:t>
            </w:r>
          </w:p>
        </w:tc>
      </w:tr>
      <w:tr w:rsidR="00261B77" w:rsidRPr="00EB40B2" w14:paraId="1A3E4613" w14:textId="77777777" w:rsidTr="00D92205">
        <w:trPr>
          <w:trHeight w:val="209"/>
        </w:trPr>
        <w:tc>
          <w:tcPr>
            <w:cnfStyle w:val="001000000000" w:firstRow="0" w:lastRow="0" w:firstColumn="1" w:lastColumn="0" w:oddVBand="0" w:evenVBand="0" w:oddHBand="0" w:evenHBand="0" w:firstRowFirstColumn="0" w:firstRowLastColumn="0" w:lastRowFirstColumn="0" w:lastRowLastColumn="0"/>
            <w:tcW w:w="1163" w:type="dxa"/>
          </w:tcPr>
          <w:p w14:paraId="5432BB6B" w14:textId="77777777" w:rsidR="00261B77" w:rsidRDefault="00261B77" w:rsidP="00290749">
            <w:pPr>
              <w:jc w:val="both"/>
              <w:rPr>
                <w:rFonts w:cstheme="minorHAnsi"/>
                <w:sz w:val="16"/>
                <w:szCs w:val="16"/>
              </w:rPr>
            </w:pPr>
          </w:p>
          <w:p w14:paraId="79C75858" w14:textId="73F9E0D2" w:rsidR="00261B77" w:rsidRDefault="00261B77" w:rsidP="00290749">
            <w:pPr>
              <w:jc w:val="both"/>
              <w:rPr>
                <w:rFonts w:cstheme="minorHAnsi"/>
                <w:sz w:val="16"/>
                <w:szCs w:val="16"/>
              </w:rPr>
            </w:pPr>
            <w:r w:rsidRPr="00600BBF">
              <w:rPr>
                <w:rFonts w:cstheme="minorHAnsi"/>
                <w:b w:val="0"/>
                <w:bCs w:val="0"/>
                <w:sz w:val="16"/>
                <w:szCs w:val="16"/>
                <w:highlight w:val="yellow"/>
              </w:rPr>
              <w:t>[…]</w:t>
            </w:r>
          </w:p>
          <w:p w14:paraId="53F8E943" w14:textId="5985B6EC" w:rsidR="00261B77" w:rsidRPr="00452029" w:rsidRDefault="00261B77" w:rsidP="00290749">
            <w:pPr>
              <w:jc w:val="both"/>
              <w:rPr>
                <w:rFonts w:cstheme="minorHAnsi"/>
                <w:sz w:val="16"/>
                <w:szCs w:val="16"/>
              </w:rPr>
            </w:pPr>
          </w:p>
        </w:tc>
        <w:tc>
          <w:tcPr>
            <w:tcW w:w="1134" w:type="dxa"/>
          </w:tcPr>
          <w:p w14:paraId="0F198DD4"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60" w:type="dxa"/>
          </w:tcPr>
          <w:p w14:paraId="663188C7"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1559" w:type="dxa"/>
          </w:tcPr>
          <w:p w14:paraId="6403A776" w14:textId="0116E3E5"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097" w:type="dxa"/>
          </w:tcPr>
          <w:p w14:paraId="4E1E9D8C"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c>
          <w:tcPr>
            <w:tcW w:w="2835" w:type="dxa"/>
          </w:tcPr>
          <w:p w14:paraId="7F87DD35" w14:textId="77777777" w:rsidR="00261B77" w:rsidRPr="00452029" w:rsidRDefault="00261B77" w:rsidP="00290749">
            <w:pPr>
              <w:jc w:val="both"/>
              <w:cnfStyle w:val="000000000000" w:firstRow="0" w:lastRow="0" w:firstColumn="0" w:lastColumn="0" w:oddVBand="0" w:evenVBand="0" w:oddHBand="0" w:evenHBand="0" w:firstRowFirstColumn="0" w:firstRowLastColumn="0" w:lastRowFirstColumn="0" w:lastRowLastColumn="0"/>
              <w:rPr>
                <w:rFonts w:cstheme="minorHAnsi"/>
                <w:sz w:val="16"/>
                <w:szCs w:val="16"/>
              </w:rPr>
            </w:pPr>
          </w:p>
        </w:tc>
      </w:tr>
    </w:tbl>
    <w:p w14:paraId="4071A71C" w14:textId="265AAC1A" w:rsidR="00664C7B" w:rsidRDefault="00664C7B" w:rsidP="00B66C94">
      <w:pPr>
        <w:spacing w:after="0" w:line="220" w:lineRule="exact"/>
        <w:jc w:val="both"/>
        <w:rPr>
          <w:rFonts w:cstheme="minorHAnsi"/>
        </w:rPr>
      </w:pPr>
    </w:p>
    <w:p w14:paraId="563176FD" w14:textId="77777777" w:rsidR="001D023C" w:rsidRDefault="001D023C" w:rsidP="00F66AFC">
      <w:pPr>
        <w:pStyle w:val="Titre1"/>
        <w:spacing w:before="0" w:line="240" w:lineRule="exact"/>
        <w:rPr>
          <w:rFonts w:asciiTheme="minorHAnsi" w:hAnsiTheme="minorHAnsi" w:cstheme="minorHAnsi"/>
          <w:sz w:val="22"/>
          <w:szCs w:val="22"/>
        </w:rPr>
      </w:pPr>
      <w:bookmarkStart w:id="37" w:name="_Toc160105163"/>
    </w:p>
    <w:p w14:paraId="067D790B" w14:textId="13C0600C" w:rsidR="006F5157" w:rsidRPr="00452029" w:rsidRDefault="00C7619D" w:rsidP="00F66AFC">
      <w:pPr>
        <w:pStyle w:val="Titre1"/>
        <w:spacing w:before="0" w:line="240" w:lineRule="exact"/>
        <w:rPr>
          <w:rFonts w:asciiTheme="minorHAnsi" w:hAnsiTheme="minorHAnsi" w:cstheme="minorHAnsi"/>
          <w:sz w:val="22"/>
          <w:szCs w:val="22"/>
        </w:rPr>
      </w:pPr>
      <w:r w:rsidRPr="00D12698">
        <w:rPr>
          <w:rFonts w:asciiTheme="minorHAnsi" w:hAnsiTheme="minorHAnsi" w:cstheme="minorHAnsi"/>
          <w:sz w:val="22"/>
          <w:szCs w:val="22"/>
        </w:rPr>
        <w:t xml:space="preserve">ANNEXE V - </w:t>
      </w:r>
      <w:r w:rsidR="00380E16" w:rsidRPr="00D12698">
        <w:rPr>
          <w:rFonts w:asciiTheme="minorHAnsi" w:hAnsiTheme="minorHAnsi" w:cstheme="minorHAnsi"/>
          <w:sz w:val="22"/>
          <w:szCs w:val="22"/>
        </w:rPr>
        <w:t>Stipulations complémentaires</w:t>
      </w:r>
      <w:bookmarkEnd w:id="37"/>
      <w:r w:rsidR="00380E16" w:rsidRPr="00D12698">
        <w:rPr>
          <w:rFonts w:asciiTheme="minorHAnsi" w:hAnsiTheme="minorHAnsi" w:cstheme="minorHAnsi"/>
          <w:sz w:val="22"/>
          <w:szCs w:val="22"/>
        </w:rPr>
        <w:t xml:space="preserve"> </w:t>
      </w:r>
    </w:p>
    <w:p w14:paraId="7EE04ABE" w14:textId="50D1FFF7" w:rsidR="005D41CC" w:rsidRDefault="005D41CC" w:rsidP="00F66AFC">
      <w:pPr>
        <w:spacing w:after="0" w:line="240" w:lineRule="exact"/>
        <w:jc w:val="both"/>
        <w:rPr>
          <w:rFonts w:cstheme="minorHAnsi"/>
          <w:i/>
          <w:iCs/>
          <w:sz w:val="20"/>
          <w:szCs w:val="20"/>
        </w:rPr>
      </w:pPr>
    </w:p>
    <w:p w14:paraId="79C0E4F9" w14:textId="77777777" w:rsidR="00761D90" w:rsidRPr="00D92205" w:rsidRDefault="00761D90" w:rsidP="00F66AFC">
      <w:pPr>
        <w:pStyle w:val="Titre2"/>
        <w:spacing w:before="0" w:line="240" w:lineRule="exact"/>
        <w:rPr>
          <w:rFonts w:cstheme="minorHAnsi"/>
          <w:sz w:val="20"/>
          <w:szCs w:val="20"/>
        </w:rPr>
      </w:pPr>
      <w:r w:rsidRPr="00D92205">
        <w:rPr>
          <w:rFonts w:cstheme="minorHAnsi"/>
          <w:sz w:val="20"/>
          <w:szCs w:val="20"/>
        </w:rPr>
        <w:t>Article 1 – Hiérarchie</w:t>
      </w:r>
    </w:p>
    <w:p w14:paraId="30A8B2D3" w14:textId="564A72ED" w:rsidR="00761D90" w:rsidRDefault="00761D90" w:rsidP="00F66AFC">
      <w:pPr>
        <w:spacing w:after="0" w:line="240" w:lineRule="exact"/>
        <w:jc w:val="both"/>
        <w:rPr>
          <w:rFonts w:cstheme="minorHAnsi"/>
          <w:b/>
          <w:bCs/>
          <w:sz w:val="20"/>
          <w:szCs w:val="20"/>
          <w:highlight w:val="yellow"/>
        </w:rPr>
      </w:pPr>
    </w:p>
    <w:p w14:paraId="05805506" w14:textId="35945970" w:rsidR="00D82583" w:rsidRDefault="00D82583" w:rsidP="00F66AFC">
      <w:pPr>
        <w:pStyle w:val="ProductList-Body"/>
        <w:spacing w:line="240" w:lineRule="exact"/>
        <w:jc w:val="both"/>
        <w:rPr>
          <w:rFonts w:eastAsia="Times New Roman" w:cstheme="minorHAnsi"/>
          <w:color w:val="000000"/>
          <w:sz w:val="20"/>
          <w:szCs w:val="20"/>
        </w:rPr>
      </w:pPr>
      <w:r w:rsidRPr="00430898">
        <w:rPr>
          <w:rFonts w:eastAsia="Times New Roman" w:cstheme="minorHAnsi"/>
          <w:color w:val="000000"/>
          <w:sz w:val="20"/>
          <w:szCs w:val="20"/>
        </w:rPr>
        <w:t xml:space="preserve">En complément des dispositions de la </w:t>
      </w:r>
      <w:r w:rsidR="00761D90" w:rsidRPr="00430898">
        <w:rPr>
          <w:rFonts w:eastAsia="Times New Roman" w:cstheme="minorHAnsi"/>
          <w:color w:val="000000"/>
          <w:sz w:val="20"/>
          <w:szCs w:val="20"/>
        </w:rPr>
        <w:t>Clause 4 des CCT Article 28</w:t>
      </w:r>
      <w:r w:rsidR="00C83439">
        <w:rPr>
          <w:rFonts w:eastAsia="Times New Roman" w:cstheme="minorHAnsi"/>
          <w:color w:val="000000"/>
          <w:sz w:val="20"/>
          <w:szCs w:val="20"/>
        </w:rPr>
        <w:t xml:space="preserve"> (</w:t>
      </w:r>
      <w:r w:rsidR="00C83439" w:rsidRPr="00E34EF5">
        <w:rPr>
          <w:rFonts w:eastAsia="Times New Roman" w:cstheme="minorHAnsi"/>
          <w:color w:val="000000"/>
          <w:sz w:val="20"/>
          <w:szCs w:val="20"/>
          <w:u w:val="single"/>
        </w:rPr>
        <w:t>telles que reproduites</w:t>
      </w:r>
      <w:r w:rsidR="00761D90" w:rsidRPr="00E34EF5">
        <w:rPr>
          <w:rFonts w:eastAsia="Times New Roman" w:cstheme="minorHAnsi"/>
          <w:color w:val="000000"/>
          <w:sz w:val="20"/>
          <w:szCs w:val="20"/>
          <w:u w:val="single"/>
        </w:rPr>
        <w:t xml:space="preserve"> </w:t>
      </w:r>
      <w:r w:rsidR="00761D90" w:rsidRPr="00E34EF5">
        <w:rPr>
          <w:rFonts w:eastAsia="Times New Roman" w:cstheme="minorHAnsi"/>
          <w:i/>
          <w:iCs/>
          <w:color w:val="000000"/>
          <w:sz w:val="20"/>
          <w:szCs w:val="20"/>
          <w:u w:val="single"/>
        </w:rPr>
        <w:t>supra</w:t>
      </w:r>
      <w:r w:rsidR="00C83439" w:rsidRPr="009D79AF">
        <w:rPr>
          <w:rFonts w:eastAsia="Times New Roman" w:cstheme="minorHAnsi"/>
          <w:color w:val="000000"/>
          <w:sz w:val="20"/>
          <w:szCs w:val="20"/>
        </w:rPr>
        <w:t>)</w:t>
      </w:r>
      <w:r w:rsidRPr="00C83439">
        <w:rPr>
          <w:rFonts w:eastAsia="Times New Roman" w:cstheme="minorHAnsi"/>
          <w:color w:val="000000"/>
          <w:sz w:val="20"/>
          <w:szCs w:val="20"/>
        </w:rPr>
        <w:t>,</w:t>
      </w:r>
      <w:r w:rsidRPr="00D82583">
        <w:rPr>
          <w:rFonts w:eastAsia="Times New Roman" w:cstheme="minorHAnsi"/>
          <w:color w:val="000000"/>
          <w:sz w:val="20"/>
          <w:szCs w:val="20"/>
        </w:rPr>
        <w:t xml:space="preserve"> les </w:t>
      </w:r>
      <w:r>
        <w:rPr>
          <w:rFonts w:eastAsia="Times New Roman" w:cstheme="minorHAnsi"/>
          <w:color w:val="000000"/>
          <w:sz w:val="20"/>
          <w:szCs w:val="20"/>
        </w:rPr>
        <w:t>P</w:t>
      </w:r>
      <w:r w:rsidRPr="00D82583">
        <w:rPr>
          <w:rFonts w:eastAsia="Times New Roman" w:cstheme="minorHAnsi"/>
          <w:color w:val="000000"/>
          <w:sz w:val="20"/>
          <w:szCs w:val="20"/>
        </w:rPr>
        <w:t>arties reconnaissent et conviennent expressément que :</w:t>
      </w:r>
      <w:r>
        <w:rPr>
          <w:rFonts w:eastAsia="Times New Roman" w:cstheme="minorHAnsi"/>
          <w:color w:val="000000"/>
          <w:sz w:val="20"/>
          <w:szCs w:val="20"/>
        </w:rPr>
        <w:t xml:space="preserve"> </w:t>
      </w:r>
    </w:p>
    <w:p w14:paraId="5CFE5B23" w14:textId="77777777" w:rsidR="00D82583" w:rsidRDefault="00D82583" w:rsidP="00F66AFC">
      <w:pPr>
        <w:pStyle w:val="ProductList-Body"/>
        <w:spacing w:line="240" w:lineRule="exact"/>
        <w:jc w:val="both"/>
        <w:rPr>
          <w:rFonts w:eastAsia="Times New Roman" w:cstheme="minorHAnsi"/>
          <w:color w:val="000000"/>
          <w:sz w:val="20"/>
          <w:szCs w:val="20"/>
        </w:rPr>
      </w:pPr>
    </w:p>
    <w:p w14:paraId="6D0E1ABB" w14:textId="04E88EE8" w:rsidR="00E273DE" w:rsidRPr="00430898"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En cas de contradiction entre</w:t>
      </w:r>
      <w:r w:rsidR="00A91A50">
        <w:rPr>
          <w:rFonts w:cstheme="minorHAnsi"/>
          <w:sz w:val="20"/>
          <w:szCs w:val="20"/>
        </w:rPr>
        <w:t xml:space="preserve"> </w:t>
      </w:r>
      <w:r w:rsidR="00135E6F">
        <w:rPr>
          <w:rFonts w:cstheme="minorHAnsi"/>
          <w:sz w:val="20"/>
          <w:szCs w:val="20"/>
        </w:rPr>
        <w:t>les</w:t>
      </w:r>
      <w:r w:rsidRPr="00430898">
        <w:rPr>
          <w:rFonts w:cstheme="minorHAnsi"/>
          <w:sz w:val="20"/>
          <w:szCs w:val="20"/>
        </w:rPr>
        <w:t xml:space="preserve"> dispositions des annexe</w:t>
      </w:r>
      <w:r w:rsidR="00C83439">
        <w:rPr>
          <w:rFonts w:cstheme="minorHAnsi"/>
          <w:sz w:val="20"/>
          <w:szCs w:val="20"/>
        </w:rPr>
        <w:t>s</w:t>
      </w:r>
      <w:r w:rsidRPr="00430898">
        <w:rPr>
          <w:rFonts w:cstheme="minorHAnsi"/>
          <w:sz w:val="20"/>
          <w:szCs w:val="20"/>
        </w:rPr>
        <w:t xml:space="preserve"> I à V et </w:t>
      </w:r>
      <w:r w:rsidR="00D82583" w:rsidRPr="00430898">
        <w:rPr>
          <w:rFonts w:cstheme="minorHAnsi"/>
          <w:sz w:val="20"/>
          <w:szCs w:val="20"/>
        </w:rPr>
        <w:t>les</w:t>
      </w:r>
      <w:r w:rsidR="00613BC1">
        <w:rPr>
          <w:rFonts w:cstheme="minorHAnsi"/>
          <w:sz w:val="20"/>
          <w:szCs w:val="20"/>
        </w:rPr>
        <w:t xml:space="preserve"> dispositions du corps des</w:t>
      </w:r>
      <w:r w:rsidRPr="00430898">
        <w:rPr>
          <w:rFonts w:cstheme="minorHAnsi"/>
          <w:sz w:val="20"/>
          <w:szCs w:val="20"/>
        </w:rPr>
        <w:t xml:space="preserve"> CCT Article 28, les dispositions </w:t>
      </w:r>
      <w:r w:rsidR="00613BC1">
        <w:rPr>
          <w:rFonts w:cstheme="minorHAnsi"/>
          <w:sz w:val="20"/>
          <w:szCs w:val="20"/>
        </w:rPr>
        <w:t>du corps des</w:t>
      </w:r>
      <w:r w:rsidRPr="00430898">
        <w:rPr>
          <w:rFonts w:cstheme="minorHAnsi"/>
          <w:sz w:val="20"/>
          <w:szCs w:val="20"/>
        </w:rPr>
        <w:t xml:space="preserve"> CCT Article 28 prévaudront. </w:t>
      </w:r>
    </w:p>
    <w:p w14:paraId="0127DAF9" w14:textId="0C1C8E3D" w:rsidR="00761D90" w:rsidRDefault="00761D90" w:rsidP="00F66AFC">
      <w:pPr>
        <w:pStyle w:val="Paragraphedeliste"/>
        <w:numPr>
          <w:ilvl w:val="1"/>
          <w:numId w:val="73"/>
        </w:numPr>
        <w:spacing w:after="0" w:line="240" w:lineRule="exact"/>
        <w:jc w:val="both"/>
        <w:rPr>
          <w:rFonts w:cstheme="minorHAnsi"/>
          <w:sz w:val="20"/>
          <w:szCs w:val="20"/>
        </w:rPr>
      </w:pPr>
      <w:r w:rsidRPr="00430898">
        <w:rPr>
          <w:rFonts w:cstheme="minorHAnsi"/>
          <w:sz w:val="20"/>
          <w:szCs w:val="20"/>
        </w:rPr>
        <w:t xml:space="preserve">En cas de contradiction entre tout document </w:t>
      </w:r>
      <w:r w:rsidR="00A91A50">
        <w:rPr>
          <w:rFonts w:cstheme="minorHAnsi"/>
          <w:sz w:val="20"/>
          <w:szCs w:val="20"/>
        </w:rPr>
        <w:t>du</w:t>
      </w:r>
      <w:r w:rsidRPr="00430898">
        <w:rPr>
          <w:rFonts w:cstheme="minorHAnsi"/>
          <w:sz w:val="20"/>
          <w:szCs w:val="20"/>
        </w:rPr>
        <w:t xml:space="preserve"> </w:t>
      </w:r>
      <w:r w:rsidR="00DF317B">
        <w:rPr>
          <w:rFonts w:cstheme="minorHAnsi"/>
          <w:sz w:val="20"/>
          <w:szCs w:val="20"/>
        </w:rPr>
        <w:t>sous</w:t>
      </w:r>
      <w:r w:rsidRPr="00430898">
        <w:rPr>
          <w:rFonts w:cstheme="minorHAnsi"/>
          <w:sz w:val="20"/>
          <w:szCs w:val="20"/>
        </w:rPr>
        <w:t xml:space="preserve">-traitant </w:t>
      </w:r>
      <w:r w:rsidR="00F55D64">
        <w:rPr>
          <w:rFonts w:cstheme="minorHAnsi"/>
          <w:sz w:val="20"/>
          <w:szCs w:val="20"/>
        </w:rPr>
        <w:t xml:space="preserve">non annexé </w:t>
      </w:r>
      <w:r w:rsidR="00F55D64" w:rsidRPr="006625B6">
        <w:rPr>
          <w:rFonts w:cstheme="minorHAnsi"/>
          <w:i/>
          <w:iCs/>
          <w:sz w:val="20"/>
          <w:szCs w:val="20"/>
        </w:rPr>
        <w:t>in extenso</w:t>
      </w:r>
      <w:r w:rsidR="00F55D64">
        <w:rPr>
          <w:rFonts w:cstheme="minorHAnsi"/>
          <w:sz w:val="20"/>
          <w:szCs w:val="20"/>
        </w:rPr>
        <w:t xml:space="preserve"> aux présentes, </w:t>
      </w:r>
      <w:r w:rsidRPr="00430898">
        <w:rPr>
          <w:rFonts w:cstheme="minorHAnsi"/>
          <w:sz w:val="20"/>
          <w:szCs w:val="20"/>
        </w:rPr>
        <w:t>et les dispositions</w:t>
      </w:r>
      <w:r w:rsidR="00ED6568">
        <w:rPr>
          <w:rFonts w:cstheme="minorHAnsi"/>
          <w:sz w:val="20"/>
          <w:szCs w:val="20"/>
        </w:rPr>
        <w:t xml:space="preserve"> de l’Annexe RGPD (annexes incluses)</w:t>
      </w:r>
      <w:r w:rsidRPr="00430898">
        <w:rPr>
          <w:rFonts w:cstheme="minorHAnsi"/>
          <w:sz w:val="20"/>
          <w:szCs w:val="20"/>
        </w:rPr>
        <w:t xml:space="preserve">, les dispositions </w:t>
      </w:r>
      <w:r w:rsidR="00ED6568">
        <w:rPr>
          <w:rFonts w:cstheme="minorHAnsi"/>
          <w:sz w:val="20"/>
          <w:szCs w:val="20"/>
        </w:rPr>
        <w:t xml:space="preserve">de l’Annexe RGPD </w:t>
      </w:r>
      <w:r w:rsidRPr="00430898">
        <w:rPr>
          <w:rFonts w:cstheme="minorHAnsi"/>
          <w:sz w:val="20"/>
          <w:szCs w:val="20"/>
        </w:rPr>
        <w:t xml:space="preserve">prévaudront. </w:t>
      </w:r>
    </w:p>
    <w:p w14:paraId="571EA939" w14:textId="3009154E" w:rsidR="00FF664E" w:rsidRDefault="00FF664E" w:rsidP="00F66AFC">
      <w:pPr>
        <w:spacing w:after="0" w:line="240" w:lineRule="exact"/>
        <w:jc w:val="both"/>
        <w:rPr>
          <w:rFonts w:cstheme="minorHAnsi"/>
          <w:sz w:val="20"/>
          <w:szCs w:val="20"/>
        </w:rPr>
      </w:pPr>
    </w:p>
    <w:p w14:paraId="33FF4785" w14:textId="3E8976ED" w:rsidR="00FF664E" w:rsidRPr="00D92205" w:rsidRDefault="00FF664E" w:rsidP="00F66AFC">
      <w:pPr>
        <w:pStyle w:val="Titre2"/>
        <w:spacing w:before="0" w:line="240" w:lineRule="exact"/>
        <w:rPr>
          <w:rFonts w:cstheme="minorHAnsi"/>
          <w:sz w:val="20"/>
          <w:szCs w:val="20"/>
        </w:rPr>
      </w:pPr>
      <w:r w:rsidRPr="00D92205">
        <w:rPr>
          <w:rFonts w:cstheme="minorHAnsi"/>
          <w:sz w:val="20"/>
          <w:szCs w:val="20"/>
        </w:rPr>
        <w:t xml:space="preserve">Article 2 – Instructions </w:t>
      </w:r>
    </w:p>
    <w:p w14:paraId="1586415C" w14:textId="77777777" w:rsidR="00FF664E" w:rsidRPr="00D92205" w:rsidRDefault="00FF664E" w:rsidP="00F66AFC">
      <w:pPr>
        <w:spacing w:after="0" w:line="240" w:lineRule="exact"/>
        <w:jc w:val="both"/>
        <w:rPr>
          <w:rFonts w:cstheme="minorHAnsi"/>
          <w:sz w:val="20"/>
          <w:szCs w:val="20"/>
        </w:rPr>
      </w:pPr>
    </w:p>
    <w:p w14:paraId="1C112075" w14:textId="74276870" w:rsidR="00FF664E" w:rsidRPr="00D92205" w:rsidRDefault="00FF664E" w:rsidP="00F66AFC">
      <w:p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7.1 des CCT Article 28 est complétée par les dispositions suivantes : </w:t>
      </w:r>
    </w:p>
    <w:p w14:paraId="73E7F7C1" w14:textId="77777777" w:rsidR="00FF664E" w:rsidRPr="00D92205" w:rsidRDefault="00FF664E" w:rsidP="00F66AFC">
      <w:pPr>
        <w:spacing w:after="0" w:line="240" w:lineRule="exact"/>
        <w:jc w:val="both"/>
        <w:rPr>
          <w:rFonts w:cstheme="minorHAnsi"/>
          <w:sz w:val="20"/>
          <w:szCs w:val="20"/>
        </w:rPr>
      </w:pPr>
    </w:p>
    <w:p w14:paraId="45A8ABC8" w14:textId="3AA447DA" w:rsidR="002B13FD" w:rsidRPr="00D92205" w:rsidRDefault="00FF664E" w:rsidP="00F66AFC">
      <w:pPr>
        <w:pStyle w:val="Paragraphedeliste"/>
        <w:numPr>
          <w:ilvl w:val="1"/>
          <w:numId w:val="59"/>
        </w:numPr>
        <w:spacing w:after="0" w:line="240" w:lineRule="exact"/>
        <w:ind w:left="426" w:hanging="426"/>
        <w:jc w:val="both"/>
        <w:rPr>
          <w:rFonts w:cstheme="minorHAnsi"/>
          <w:sz w:val="20"/>
          <w:szCs w:val="20"/>
        </w:rPr>
      </w:pPr>
      <w:r w:rsidRPr="00D92205">
        <w:rPr>
          <w:rFonts w:cstheme="minorHAnsi"/>
          <w:sz w:val="20"/>
          <w:szCs w:val="20"/>
        </w:rPr>
        <w:t xml:space="preserve">Le </w:t>
      </w:r>
      <w:r w:rsidR="009B1114">
        <w:rPr>
          <w:rFonts w:cstheme="minorHAnsi"/>
          <w:sz w:val="20"/>
          <w:szCs w:val="20"/>
        </w:rPr>
        <w:t>c</w:t>
      </w:r>
      <w:r w:rsidRPr="00D92205">
        <w:rPr>
          <w:rFonts w:cstheme="minorHAnsi"/>
          <w:sz w:val="20"/>
          <w:szCs w:val="20"/>
        </w:rPr>
        <w:t xml:space="preserve">ontrat, ses annexes et en particulier les annexes II à V des présentes relatives aux traitements de données personnelles, permettent de fournir des instructions documentées au </w:t>
      </w:r>
      <w:r w:rsidR="00DF317B" w:rsidRPr="00D92205">
        <w:rPr>
          <w:rFonts w:cstheme="minorHAnsi"/>
          <w:sz w:val="20"/>
          <w:szCs w:val="20"/>
        </w:rPr>
        <w:t>sous</w:t>
      </w:r>
      <w:r w:rsidRPr="00D92205">
        <w:rPr>
          <w:rFonts w:cstheme="minorHAnsi"/>
          <w:sz w:val="20"/>
          <w:szCs w:val="20"/>
        </w:rPr>
        <w:t xml:space="preserve">-traitant au sens de l’article 7.1 des CCT Article 28. </w:t>
      </w:r>
    </w:p>
    <w:p w14:paraId="242F8F1E" w14:textId="4168DD24" w:rsidR="00FF664E" w:rsidRPr="00D92205" w:rsidRDefault="00C83439" w:rsidP="00F66AFC">
      <w:pPr>
        <w:pStyle w:val="Paragraphedeliste"/>
        <w:numPr>
          <w:ilvl w:val="1"/>
          <w:numId w:val="59"/>
        </w:numPr>
        <w:spacing w:after="0" w:line="240" w:lineRule="exact"/>
        <w:ind w:left="426" w:hanging="426"/>
        <w:jc w:val="both"/>
        <w:rPr>
          <w:rFonts w:cstheme="minorHAnsi"/>
          <w:sz w:val="20"/>
          <w:szCs w:val="20"/>
        </w:rPr>
      </w:pPr>
      <w:r>
        <w:rPr>
          <w:rFonts w:cstheme="minorHAnsi"/>
          <w:sz w:val="20"/>
          <w:szCs w:val="20"/>
        </w:rPr>
        <w:t>D</w:t>
      </w:r>
      <w:r w:rsidR="00FF664E" w:rsidRPr="00D92205">
        <w:rPr>
          <w:rFonts w:cstheme="minorHAnsi"/>
          <w:sz w:val="20"/>
          <w:szCs w:val="20"/>
        </w:rPr>
        <w:t xml:space="preserve">es instructions complémentaires </w:t>
      </w:r>
      <w:r w:rsidR="00F55D64" w:rsidRPr="00D92205">
        <w:rPr>
          <w:rFonts w:cstheme="minorHAnsi"/>
          <w:sz w:val="20"/>
          <w:szCs w:val="20"/>
        </w:rPr>
        <w:t>peuvent</w:t>
      </w:r>
      <w:r w:rsidR="00FF664E" w:rsidRPr="00D92205">
        <w:rPr>
          <w:rFonts w:cstheme="minorHAnsi"/>
          <w:sz w:val="20"/>
          <w:szCs w:val="20"/>
        </w:rPr>
        <w:t xml:space="preserve"> être fournies ultérieurement par le </w:t>
      </w:r>
      <w:r w:rsidR="00DF317B" w:rsidRPr="00D92205">
        <w:rPr>
          <w:rFonts w:cstheme="minorHAnsi"/>
          <w:sz w:val="20"/>
          <w:szCs w:val="20"/>
        </w:rPr>
        <w:t>responsable</w:t>
      </w:r>
      <w:r>
        <w:rPr>
          <w:rFonts w:cstheme="minorHAnsi"/>
          <w:sz w:val="20"/>
          <w:szCs w:val="20"/>
        </w:rPr>
        <w:t xml:space="preserve"> de traitement</w:t>
      </w:r>
      <w:r w:rsidR="00FF664E" w:rsidRPr="00D92205">
        <w:rPr>
          <w:rFonts w:cstheme="minorHAnsi"/>
          <w:sz w:val="20"/>
          <w:szCs w:val="20"/>
        </w:rPr>
        <w:t xml:space="preserve"> pour les besoins de l’exécution de la prestation</w:t>
      </w:r>
      <w:r w:rsidR="00215AC3" w:rsidRPr="00D92205">
        <w:rPr>
          <w:rFonts w:cstheme="minorHAnsi"/>
          <w:sz w:val="20"/>
          <w:szCs w:val="20"/>
        </w:rPr>
        <w:t>.</w:t>
      </w:r>
      <w:r w:rsidR="00FF664E" w:rsidRPr="00D92205">
        <w:rPr>
          <w:rFonts w:cstheme="minorHAnsi"/>
          <w:sz w:val="20"/>
          <w:szCs w:val="20"/>
        </w:rPr>
        <w:t xml:space="preserve"> </w:t>
      </w:r>
      <w:r w:rsidR="00215AC3" w:rsidRPr="00D92205">
        <w:rPr>
          <w:rFonts w:cstheme="minorHAnsi"/>
          <w:sz w:val="20"/>
          <w:szCs w:val="20"/>
        </w:rPr>
        <w:t xml:space="preserve">Ces instructions </w:t>
      </w:r>
      <w:r w:rsidR="00ED6568" w:rsidRPr="00D92205">
        <w:rPr>
          <w:rFonts w:cstheme="minorHAnsi"/>
          <w:sz w:val="20"/>
          <w:szCs w:val="20"/>
        </w:rPr>
        <w:t xml:space="preserve">complémentaires </w:t>
      </w:r>
      <w:r w:rsidR="00FF664E" w:rsidRPr="00D92205">
        <w:rPr>
          <w:rFonts w:cstheme="minorHAnsi"/>
          <w:sz w:val="20"/>
          <w:szCs w:val="20"/>
        </w:rPr>
        <w:t xml:space="preserve">seront </w:t>
      </w:r>
      <w:r w:rsidR="00215AC3" w:rsidRPr="00D92205">
        <w:rPr>
          <w:rFonts w:cstheme="minorHAnsi"/>
          <w:sz w:val="20"/>
          <w:szCs w:val="20"/>
        </w:rPr>
        <w:t xml:space="preserve">alors </w:t>
      </w:r>
      <w:r w:rsidR="00FF664E" w:rsidRPr="00D92205">
        <w:rPr>
          <w:rFonts w:cstheme="minorHAnsi"/>
          <w:sz w:val="20"/>
          <w:szCs w:val="20"/>
        </w:rPr>
        <w:t>adressées</w:t>
      </w:r>
      <w:r w:rsidR="00215AC3" w:rsidRPr="00D92205">
        <w:rPr>
          <w:rFonts w:cstheme="minorHAnsi"/>
          <w:sz w:val="20"/>
          <w:szCs w:val="20"/>
        </w:rPr>
        <w:t xml:space="preserve"> par écrit</w:t>
      </w:r>
      <w:r w:rsidR="00FF664E" w:rsidRPr="00D92205">
        <w:rPr>
          <w:rFonts w:cstheme="minorHAnsi"/>
          <w:sz w:val="20"/>
          <w:szCs w:val="20"/>
        </w:rPr>
        <w:t xml:space="preserve"> au </w:t>
      </w:r>
      <w:r w:rsidR="00DF317B" w:rsidRPr="00D92205">
        <w:rPr>
          <w:rFonts w:cstheme="minorHAnsi"/>
          <w:sz w:val="20"/>
          <w:szCs w:val="20"/>
        </w:rPr>
        <w:t>sous</w:t>
      </w:r>
      <w:r w:rsidR="00FF664E" w:rsidRPr="00D92205">
        <w:rPr>
          <w:rFonts w:cstheme="minorHAnsi"/>
          <w:sz w:val="20"/>
          <w:szCs w:val="20"/>
        </w:rPr>
        <w:t xml:space="preserve">-traitant </w:t>
      </w:r>
      <w:r w:rsidR="00215AC3" w:rsidRPr="00D92205">
        <w:rPr>
          <w:rFonts w:cstheme="minorHAnsi"/>
          <w:sz w:val="20"/>
          <w:szCs w:val="20"/>
        </w:rPr>
        <w:t>qui</w:t>
      </w:r>
      <w:r w:rsidR="00FF664E" w:rsidRPr="00D92205">
        <w:rPr>
          <w:rFonts w:cstheme="minorHAnsi"/>
          <w:sz w:val="20"/>
          <w:szCs w:val="20"/>
        </w:rPr>
        <w:t xml:space="preserve"> s’engage à s’y conformer.</w:t>
      </w:r>
    </w:p>
    <w:p w14:paraId="6A4A4BAD" w14:textId="260408CC" w:rsidR="00F022B9" w:rsidRPr="00D92205" w:rsidRDefault="00F022B9" w:rsidP="00F66AFC">
      <w:pPr>
        <w:spacing w:after="0" w:line="240" w:lineRule="exact"/>
        <w:jc w:val="both"/>
        <w:rPr>
          <w:sz w:val="20"/>
          <w:szCs w:val="20"/>
        </w:rPr>
      </w:pPr>
    </w:p>
    <w:p w14:paraId="361653E0" w14:textId="3405FD6C" w:rsidR="008421A9" w:rsidRPr="00D92205" w:rsidRDefault="003E34ED"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3</w:t>
      </w:r>
      <w:r w:rsidRPr="00D92205">
        <w:rPr>
          <w:rFonts w:cstheme="minorHAnsi"/>
          <w:sz w:val="20"/>
          <w:szCs w:val="20"/>
        </w:rPr>
        <w:t xml:space="preserve"> – </w:t>
      </w:r>
      <w:r w:rsidR="008421A9" w:rsidRPr="00D92205">
        <w:rPr>
          <w:rFonts w:cstheme="minorHAnsi"/>
          <w:sz w:val="20"/>
          <w:szCs w:val="20"/>
        </w:rPr>
        <w:t>Documentation et conformité</w:t>
      </w:r>
    </w:p>
    <w:p w14:paraId="1BED161B" w14:textId="77777777" w:rsidR="009D6B86" w:rsidRPr="00D92205" w:rsidRDefault="009D6B86" w:rsidP="00F66AFC">
      <w:pPr>
        <w:spacing w:after="0" w:line="240" w:lineRule="exact"/>
        <w:jc w:val="both"/>
        <w:rPr>
          <w:rFonts w:cstheme="minorHAnsi"/>
          <w:sz w:val="20"/>
          <w:szCs w:val="20"/>
          <w:lang w:eastAsia="fr-FR" w:bidi="fr-FR"/>
        </w:rPr>
      </w:pPr>
    </w:p>
    <w:p w14:paraId="47CC8BCF" w14:textId="0C2CB984" w:rsidR="00AF5209" w:rsidRPr="00FB647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lastRenderedPageBreak/>
        <w:t>La Clause</w:t>
      </w:r>
      <w:r w:rsidR="00AF5209" w:rsidRPr="00D92205">
        <w:rPr>
          <w:rFonts w:eastAsia="Times New Roman" w:cstheme="minorHAnsi"/>
          <w:color w:val="000000"/>
          <w:sz w:val="20"/>
          <w:szCs w:val="20"/>
        </w:rPr>
        <w:t xml:space="preserve"> 7.6 des CCT Article 28 est complété</w:t>
      </w:r>
      <w:r w:rsidR="00761D90" w:rsidRPr="00D92205">
        <w:rPr>
          <w:rFonts w:eastAsia="Times New Roman" w:cstheme="minorHAnsi"/>
          <w:color w:val="000000"/>
          <w:sz w:val="20"/>
          <w:szCs w:val="20"/>
        </w:rPr>
        <w:t>e</w:t>
      </w:r>
      <w:r w:rsidR="00AF5209" w:rsidRPr="00D92205">
        <w:rPr>
          <w:rFonts w:eastAsia="Times New Roman" w:cstheme="minorHAnsi"/>
          <w:color w:val="000000"/>
          <w:sz w:val="20"/>
          <w:szCs w:val="20"/>
        </w:rPr>
        <w:t xml:space="preserve"> par les dispositions suivantes :</w:t>
      </w:r>
      <w:r w:rsidR="00AF5209" w:rsidRPr="00FB6475">
        <w:rPr>
          <w:rFonts w:eastAsia="Times New Roman" w:cstheme="minorHAnsi"/>
          <w:color w:val="000000"/>
          <w:sz w:val="20"/>
          <w:szCs w:val="20"/>
        </w:rPr>
        <w:t xml:space="preserve"> </w:t>
      </w:r>
    </w:p>
    <w:p w14:paraId="3B9301BF" w14:textId="77777777" w:rsidR="00083D51" w:rsidRPr="00D92205" w:rsidRDefault="00083D51" w:rsidP="00F66AFC">
      <w:pPr>
        <w:pStyle w:val="ProductList-Body"/>
        <w:spacing w:line="240" w:lineRule="exact"/>
        <w:jc w:val="both"/>
        <w:rPr>
          <w:rFonts w:cstheme="minorHAnsi"/>
          <w:sz w:val="20"/>
          <w:szCs w:val="20"/>
        </w:rPr>
      </w:pPr>
    </w:p>
    <w:p w14:paraId="61F85F84" w14:textId="48011BC3" w:rsidR="002B13FD" w:rsidRPr="00D92205" w:rsidRDefault="00414A9E" w:rsidP="00F66AFC">
      <w:pPr>
        <w:pStyle w:val="Paragraphedeliste"/>
        <w:numPr>
          <w:ilvl w:val="1"/>
          <w:numId w:val="91"/>
        </w:numPr>
        <w:spacing w:after="0" w:line="240" w:lineRule="exact"/>
        <w:ind w:left="426" w:hanging="426"/>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conserve une trace documentaire appropriée des activités de traitement menées pour le compte du </w:t>
      </w:r>
      <w:r w:rsidR="00DF317B" w:rsidRPr="00D92205">
        <w:rPr>
          <w:rFonts w:cstheme="minorHAnsi"/>
          <w:sz w:val="20"/>
          <w:szCs w:val="20"/>
        </w:rPr>
        <w:t>responsable</w:t>
      </w:r>
      <w:r w:rsidRPr="00D92205">
        <w:rPr>
          <w:rFonts w:cstheme="minorHAnsi"/>
          <w:sz w:val="20"/>
          <w:szCs w:val="20"/>
        </w:rPr>
        <w:t xml:space="preserve"> du traitement.</w:t>
      </w:r>
    </w:p>
    <w:p w14:paraId="6F656A4F" w14:textId="2BB6CF90" w:rsidR="00AC31E8" w:rsidRPr="00FB6475" w:rsidRDefault="002B13FD" w:rsidP="00F66AFC">
      <w:pPr>
        <w:pStyle w:val="Paragraphedeliste"/>
        <w:spacing w:line="240" w:lineRule="exact"/>
        <w:ind w:left="426" w:hanging="426"/>
        <w:jc w:val="both"/>
      </w:pPr>
      <w:r w:rsidRPr="00D92205">
        <w:rPr>
          <w:rFonts w:cstheme="minorHAnsi"/>
          <w:sz w:val="20"/>
          <w:szCs w:val="20"/>
        </w:rPr>
        <w:t xml:space="preserve">3.2. </w:t>
      </w:r>
      <w:r>
        <w:rPr>
          <w:rFonts w:cstheme="minorHAnsi"/>
          <w:sz w:val="20"/>
          <w:szCs w:val="20"/>
        </w:rPr>
        <w:t xml:space="preserve"> </w:t>
      </w:r>
      <w:r w:rsidR="00AF1CA5" w:rsidRPr="00D92205">
        <w:rPr>
          <w:rFonts w:cstheme="minorHAnsi"/>
          <w:sz w:val="20"/>
          <w:szCs w:val="20"/>
        </w:rPr>
        <w:t>Le</w:t>
      </w:r>
      <w:r w:rsidR="00601245" w:rsidRPr="00D92205">
        <w:rPr>
          <w:rFonts w:cstheme="minorHAnsi"/>
          <w:sz w:val="20"/>
          <w:szCs w:val="20"/>
        </w:rPr>
        <w:t xml:space="preserve"> </w:t>
      </w:r>
      <w:r w:rsidR="00B043F7" w:rsidRPr="00D92205">
        <w:rPr>
          <w:rFonts w:cstheme="minorHAnsi"/>
          <w:sz w:val="20"/>
          <w:szCs w:val="20"/>
        </w:rPr>
        <w:t>responsable</w:t>
      </w:r>
      <w:r w:rsidR="00601245" w:rsidRPr="00D92205">
        <w:rPr>
          <w:rFonts w:cstheme="minorHAnsi"/>
          <w:sz w:val="20"/>
          <w:szCs w:val="20"/>
        </w:rPr>
        <w:t xml:space="preserve"> de traitement pourra réaliser </w:t>
      </w:r>
      <w:r w:rsidR="00AC31E8" w:rsidRPr="00D92205">
        <w:rPr>
          <w:rFonts w:cstheme="minorHAnsi"/>
          <w:sz w:val="20"/>
          <w:szCs w:val="20"/>
        </w:rPr>
        <w:t>des audits</w:t>
      </w:r>
      <w:r w:rsidR="00AF1CA5" w:rsidRPr="00D92205">
        <w:rPr>
          <w:rFonts w:cstheme="minorHAnsi"/>
          <w:sz w:val="20"/>
          <w:szCs w:val="20"/>
        </w:rPr>
        <w:t>,</w:t>
      </w:r>
      <w:r w:rsidR="00601245" w:rsidRPr="00D92205">
        <w:rPr>
          <w:rFonts w:cstheme="minorHAnsi"/>
          <w:sz w:val="20"/>
          <w:szCs w:val="20"/>
        </w:rPr>
        <w:t xml:space="preserve"> y compris auprès des sous-traitants </w:t>
      </w:r>
      <w:r w:rsidR="00083D51" w:rsidRPr="00D92205">
        <w:rPr>
          <w:rFonts w:cstheme="minorHAnsi"/>
          <w:sz w:val="20"/>
          <w:szCs w:val="20"/>
        </w:rPr>
        <w:t xml:space="preserve">ultérieurs </w:t>
      </w:r>
      <w:r w:rsidR="00601245" w:rsidRPr="00D92205">
        <w:rPr>
          <w:rFonts w:cstheme="minorHAnsi"/>
          <w:sz w:val="20"/>
          <w:szCs w:val="20"/>
        </w:rPr>
        <w:t xml:space="preserve">autorisés, afin de s’assurer du respect des </w:t>
      </w:r>
      <w:r w:rsidR="00655AF1" w:rsidRPr="00D92205">
        <w:rPr>
          <w:rFonts w:cstheme="minorHAnsi"/>
          <w:sz w:val="20"/>
          <w:szCs w:val="20"/>
        </w:rPr>
        <w:t>présentes</w:t>
      </w:r>
      <w:r w:rsidR="00601245" w:rsidRPr="00D92205">
        <w:rPr>
          <w:rFonts w:cstheme="minorHAnsi"/>
          <w:sz w:val="20"/>
          <w:szCs w:val="20"/>
        </w:rPr>
        <w:t xml:space="preserve"> et </w:t>
      </w:r>
      <w:r w:rsidR="00FB7F94" w:rsidRPr="00D92205">
        <w:rPr>
          <w:rFonts w:cstheme="minorHAnsi"/>
          <w:sz w:val="20"/>
          <w:szCs w:val="20"/>
        </w:rPr>
        <w:t>notamment</w:t>
      </w:r>
      <w:r w:rsidR="00601245" w:rsidRPr="00D92205">
        <w:rPr>
          <w:rFonts w:cstheme="minorHAnsi"/>
          <w:sz w:val="20"/>
          <w:szCs w:val="20"/>
        </w:rPr>
        <w:t xml:space="preserve"> </w:t>
      </w:r>
      <w:r w:rsidR="00DB19DA" w:rsidRPr="00D92205">
        <w:rPr>
          <w:rFonts w:cstheme="minorHAnsi"/>
          <w:sz w:val="20"/>
          <w:szCs w:val="20"/>
        </w:rPr>
        <w:t xml:space="preserve">en vue de la </w:t>
      </w:r>
      <w:r w:rsidR="00601245" w:rsidRPr="00D92205">
        <w:rPr>
          <w:rFonts w:cstheme="minorHAnsi"/>
          <w:sz w:val="20"/>
          <w:szCs w:val="20"/>
        </w:rPr>
        <w:t>vérification :</w:t>
      </w:r>
    </w:p>
    <w:p w14:paraId="0EC38EEB" w14:textId="4BE5769E" w:rsidR="00AC31E8" w:rsidRPr="00FB6475" w:rsidRDefault="00AC31E8"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d</w:t>
      </w:r>
      <w:r w:rsidR="00601245" w:rsidRPr="00FB6475">
        <w:rPr>
          <w:rFonts w:cstheme="minorHAnsi"/>
          <w:sz w:val="20"/>
          <w:szCs w:val="20"/>
        </w:rPr>
        <w:t>es lieux de traitement et/ou de stockage des données à caractère personnel ;</w:t>
      </w:r>
    </w:p>
    <w:p w14:paraId="1AF16F3E" w14:textId="63BCED85"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transferts de données à caractère personnel vers des pays tiers </w:t>
      </w:r>
      <w:r w:rsidR="000410A3" w:rsidRPr="00FB6475">
        <w:rPr>
          <w:rFonts w:cstheme="minorHAnsi"/>
          <w:sz w:val="20"/>
          <w:szCs w:val="20"/>
        </w:rPr>
        <w:t>à l’EEE</w:t>
      </w:r>
      <w:r w:rsidRPr="00FB6475">
        <w:rPr>
          <w:rFonts w:cstheme="minorHAnsi"/>
          <w:sz w:val="20"/>
          <w:szCs w:val="20"/>
        </w:rPr>
        <w:t> ;</w:t>
      </w:r>
    </w:p>
    <w:p w14:paraId="44F10A89" w14:textId="61F0E799" w:rsidR="00AC31E8" w:rsidRPr="00FB6475" w:rsidRDefault="00601245" w:rsidP="00F66AFC">
      <w:pPr>
        <w:pStyle w:val="Paragraphedeliste"/>
        <w:numPr>
          <w:ilvl w:val="0"/>
          <w:numId w:val="76"/>
        </w:numPr>
        <w:tabs>
          <w:tab w:val="left" w:pos="426"/>
        </w:tabs>
        <w:spacing w:after="0" w:line="240" w:lineRule="exact"/>
        <w:jc w:val="both"/>
        <w:rPr>
          <w:rFonts w:cstheme="minorHAnsi"/>
          <w:sz w:val="20"/>
          <w:szCs w:val="20"/>
        </w:rPr>
      </w:pPr>
      <w:r w:rsidRPr="00FB6475">
        <w:rPr>
          <w:rFonts w:cstheme="minorHAnsi"/>
          <w:sz w:val="20"/>
          <w:szCs w:val="20"/>
        </w:rPr>
        <w:t xml:space="preserve">des mesures prises afin d’assurer la sécurité des données à </w:t>
      </w:r>
      <w:r w:rsidR="007E7794" w:rsidRPr="00FB6475">
        <w:rPr>
          <w:rFonts w:cstheme="minorHAnsi"/>
          <w:sz w:val="20"/>
          <w:szCs w:val="20"/>
        </w:rPr>
        <w:t>caractère</w:t>
      </w:r>
      <w:r w:rsidRPr="00FB6475">
        <w:rPr>
          <w:rFonts w:cstheme="minorHAnsi"/>
          <w:sz w:val="20"/>
          <w:szCs w:val="20"/>
        </w:rPr>
        <w:t xml:space="preserve"> personnel et de lutter contre les violations de données à caractère personnel.</w:t>
      </w:r>
    </w:p>
    <w:p w14:paraId="7FDF48B6" w14:textId="429A2DA3" w:rsidR="002B13FD"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3.3.  </w:t>
      </w:r>
      <w:r w:rsidR="00601245" w:rsidRPr="00D92205">
        <w:rPr>
          <w:rFonts w:cstheme="minorHAnsi"/>
          <w:sz w:val="20"/>
          <w:szCs w:val="20"/>
        </w:rPr>
        <w:t xml:space="preserve">Le </w:t>
      </w:r>
      <w:r w:rsidR="00B043F7" w:rsidRPr="00D92205">
        <w:rPr>
          <w:rFonts w:cstheme="minorHAnsi"/>
          <w:sz w:val="20"/>
          <w:szCs w:val="20"/>
        </w:rPr>
        <w:t>sous</w:t>
      </w:r>
      <w:r w:rsidR="00601245" w:rsidRPr="00D92205">
        <w:rPr>
          <w:rFonts w:cstheme="minorHAnsi"/>
          <w:sz w:val="20"/>
          <w:szCs w:val="20"/>
        </w:rPr>
        <w:t xml:space="preserve">-traitant coopérera pleinement </w:t>
      </w:r>
      <w:r w:rsidR="00414A9E" w:rsidRPr="00D92205">
        <w:rPr>
          <w:rFonts w:cstheme="minorHAnsi"/>
          <w:sz w:val="20"/>
          <w:szCs w:val="20"/>
        </w:rPr>
        <w:t>à tout audit réalisé en application des présentes</w:t>
      </w:r>
      <w:r w:rsidR="00654F59" w:rsidRPr="00D92205">
        <w:rPr>
          <w:rFonts w:cstheme="minorHAnsi"/>
          <w:sz w:val="20"/>
          <w:szCs w:val="20"/>
        </w:rPr>
        <w:t xml:space="preserve"> (</w:t>
      </w:r>
      <w:r w:rsidR="00601245" w:rsidRPr="00D92205">
        <w:rPr>
          <w:rFonts w:cstheme="minorHAnsi"/>
          <w:sz w:val="20"/>
          <w:szCs w:val="20"/>
        </w:rPr>
        <w:t>et s’agissant des sous-traitants</w:t>
      </w:r>
      <w:r w:rsidR="00056670" w:rsidRPr="00D92205">
        <w:rPr>
          <w:rFonts w:cstheme="minorHAnsi"/>
          <w:sz w:val="20"/>
          <w:szCs w:val="20"/>
        </w:rPr>
        <w:t xml:space="preserve"> ultérieurs</w:t>
      </w:r>
      <w:r w:rsidR="00601245" w:rsidRPr="00D92205">
        <w:rPr>
          <w:rFonts w:cstheme="minorHAnsi"/>
          <w:sz w:val="20"/>
          <w:szCs w:val="20"/>
        </w:rPr>
        <w:t>, il veillera à ce que ces derniers coopèrent</w:t>
      </w:r>
      <w:r w:rsidR="00654F59" w:rsidRPr="00D92205">
        <w:rPr>
          <w:rFonts w:cstheme="minorHAnsi"/>
          <w:sz w:val="20"/>
          <w:szCs w:val="20"/>
        </w:rPr>
        <w:t>)</w:t>
      </w:r>
      <w:r w:rsidR="00601245" w:rsidRPr="00D92205">
        <w:rPr>
          <w:rFonts w:cstheme="minorHAnsi"/>
          <w:sz w:val="20"/>
          <w:szCs w:val="20"/>
        </w:rPr>
        <w:t xml:space="preserve"> avec le </w:t>
      </w:r>
      <w:r w:rsidR="00C83439">
        <w:rPr>
          <w:rFonts w:cstheme="minorHAnsi"/>
          <w:sz w:val="20"/>
          <w:szCs w:val="20"/>
        </w:rPr>
        <w:t>r</w:t>
      </w:r>
      <w:r w:rsidR="00601245" w:rsidRPr="00D92205">
        <w:rPr>
          <w:rFonts w:cstheme="minorHAnsi"/>
          <w:sz w:val="20"/>
          <w:szCs w:val="20"/>
        </w:rPr>
        <w:t>esponsable de traitement et</w:t>
      </w:r>
      <w:r w:rsidR="00414A9E" w:rsidRPr="00D92205">
        <w:rPr>
          <w:rFonts w:cstheme="minorHAnsi"/>
          <w:sz w:val="20"/>
          <w:szCs w:val="20"/>
        </w:rPr>
        <w:t>/</w:t>
      </w:r>
      <w:r w:rsidR="00056670" w:rsidRPr="00D92205">
        <w:rPr>
          <w:rFonts w:cstheme="minorHAnsi"/>
          <w:sz w:val="20"/>
          <w:szCs w:val="20"/>
        </w:rPr>
        <w:t xml:space="preserve">ou tout tiers mandaté par le </w:t>
      </w:r>
      <w:r w:rsidR="00DF317B" w:rsidRPr="00D92205">
        <w:rPr>
          <w:rFonts w:cstheme="minorHAnsi"/>
          <w:sz w:val="20"/>
          <w:szCs w:val="20"/>
        </w:rPr>
        <w:t>responsable</w:t>
      </w:r>
      <w:r w:rsidR="00056670" w:rsidRPr="00D92205">
        <w:rPr>
          <w:rFonts w:cstheme="minorHAnsi"/>
          <w:sz w:val="20"/>
          <w:szCs w:val="20"/>
        </w:rPr>
        <w:t xml:space="preserve"> de traitement à cet effet</w:t>
      </w:r>
      <w:r w:rsidR="00601245" w:rsidRPr="00D92205">
        <w:rPr>
          <w:rFonts w:cstheme="minorHAnsi"/>
          <w:sz w:val="20"/>
          <w:szCs w:val="20"/>
        </w:rPr>
        <w:t xml:space="preserve">, y compris en leur donnant accès aux </w:t>
      </w:r>
      <w:r w:rsidR="007E7794" w:rsidRPr="00D92205">
        <w:rPr>
          <w:rFonts w:cstheme="minorHAnsi"/>
          <w:sz w:val="20"/>
          <w:szCs w:val="20"/>
        </w:rPr>
        <w:t xml:space="preserve">locaux, aux environnements </w:t>
      </w:r>
      <w:r w:rsidR="004878F9" w:rsidRPr="00D92205">
        <w:rPr>
          <w:rFonts w:cstheme="minorHAnsi"/>
          <w:sz w:val="20"/>
          <w:szCs w:val="20"/>
        </w:rPr>
        <w:t>informatiques (physiques comme logiques qu’ils soient matériels, logiciels ou réseaux)</w:t>
      </w:r>
      <w:r w:rsidR="007E7794" w:rsidRPr="00D92205">
        <w:rPr>
          <w:rFonts w:cstheme="minorHAnsi"/>
          <w:sz w:val="20"/>
          <w:szCs w:val="20"/>
        </w:rPr>
        <w:t>, à la documentation, aux données</w:t>
      </w:r>
      <w:r w:rsidR="00C6661A" w:rsidRPr="00D92205">
        <w:rPr>
          <w:rFonts w:cstheme="minorHAnsi"/>
          <w:sz w:val="20"/>
          <w:szCs w:val="20"/>
        </w:rPr>
        <w:t xml:space="preserve"> </w:t>
      </w:r>
      <w:r w:rsidR="007E7794" w:rsidRPr="00D92205">
        <w:rPr>
          <w:rFonts w:cstheme="minorHAnsi"/>
          <w:sz w:val="20"/>
          <w:szCs w:val="20"/>
        </w:rPr>
        <w:t>relatifs aux prestations, et à toute information utile dans la mesure raisonnablement nécessaire pour réaliser l’audit.</w:t>
      </w:r>
    </w:p>
    <w:p w14:paraId="469D34A2" w14:textId="77485EE1" w:rsidR="00303790" w:rsidRPr="00D92205" w:rsidRDefault="002B13FD" w:rsidP="00F66AFC">
      <w:pPr>
        <w:pStyle w:val="Paragraphedeliste"/>
        <w:spacing w:after="0" w:line="240" w:lineRule="exact"/>
        <w:ind w:left="426" w:hanging="426"/>
        <w:jc w:val="both"/>
        <w:rPr>
          <w:rFonts w:cstheme="minorHAnsi"/>
          <w:sz w:val="20"/>
          <w:szCs w:val="20"/>
        </w:rPr>
      </w:pPr>
      <w:r>
        <w:rPr>
          <w:rFonts w:cstheme="minorHAnsi"/>
          <w:sz w:val="20"/>
          <w:szCs w:val="20"/>
        </w:rPr>
        <w:t xml:space="preserve">3.4.  </w:t>
      </w:r>
      <w:r w:rsidR="008D1711" w:rsidRPr="00D92205">
        <w:rPr>
          <w:rFonts w:cstheme="minorHAnsi"/>
          <w:sz w:val="20"/>
          <w:szCs w:val="20"/>
        </w:rPr>
        <w:t xml:space="preserve">S’il s’avère </w:t>
      </w:r>
      <w:r w:rsidR="00C83439">
        <w:rPr>
          <w:rFonts w:cstheme="minorHAnsi"/>
          <w:sz w:val="20"/>
          <w:szCs w:val="20"/>
        </w:rPr>
        <w:t xml:space="preserve">par </w:t>
      </w:r>
      <w:r w:rsidR="008D1711" w:rsidRPr="00D92205">
        <w:rPr>
          <w:rFonts w:cstheme="minorHAnsi"/>
          <w:sz w:val="20"/>
          <w:szCs w:val="20"/>
        </w:rPr>
        <w:t xml:space="preserve">suite </w:t>
      </w:r>
      <w:r w:rsidR="00C83439">
        <w:rPr>
          <w:rFonts w:cstheme="minorHAnsi"/>
          <w:sz w:val="20"/>
          <w:szCs w:val="20"/>
        </w:rPr>
        <w:t xml:space="preserve">des </w:t>
      </w:r>
      <w:r w:rsidR="008D1711" w:rsidRPr="00D92205">
        <w:rPr>
          <w:rFonts w:cstheme="minorHAnsi"/>
          <w:sz w:val="20"/>
          <w:szCs w:val="20"/>
        </w:rPr>
        <w:t xml:space="preserve">mesures d’audit que les mesures de sécurité mises en œuvre par le </w:t>
      </w:r>
      <w:r w:rsidR="00DF317B" w:rsidRPr="00D92205">
        <w:rPr>
          <w:rFonts w:cstheme="minorHAnsi"/>
          <w:sz w:val="20"/>
          <w:szCs w:val="20"/>
        </w:rPr>
        <w:t>sous</w:t>
      </w:r>
      <w:r w:rsidR="008D1711" w:rsidRPr="00D92205">
        <w:rPr>
          <w:rFonts w:cstheme="minorHAnsi"/>
          <w:sz w:val="20"/>
          <w:szCs w:val="20"/>
        </w:rPr>
        <w:t>-traitant ne sont pas appropriées ou suffisantes</w:t>
      </w:r>
      <w:r w:rsidR="00C83439">
        <w:rPr>
          <w:rFonts w:cstheme="minorHAnsi"/>
          <w:sz w:val="20"/>
          <w:szCs w:val="20"/>
        </w:rPr>
        <w:t xml:space="preserve"> au regard des caractéristiques du traitement</w:t>
      </w:r>
      <w:r w:rsidR="008D1711" w:rsidRPr="00D92205">
        <w:rPr>
          <w:rFonts w:cstheme="minorHAnsi"/>
          <w:sz w:val="20"/>
          <w:szCs w:val="20"/>
        </w:rPr>
        <w:t xml:space="preserve">, ou si ces audits révèlent des non-conformités aux présentes et/ou au regard de l’état de l’art en la matière, le </w:t>
      </w:r>
      <w:r w:rsidR="00DF317B" w:rsidRPr="00D92205">
        <w:rPr>
          <w:rFonts w:cstheme="minorHAnsi"/>
          <w:sz w:val="20"/>
          <w:szCs w:val="20"/>
        </w:rPr>
        <w:t>sous</w:t>
      </w:r>
      <w:r w:rsidR="008D1711" w:rsidRPr="00D92205">
        <w:rPr>
          <w:rFonts w:cstheme="minorHAnsi"/>
          <w:sz w:val="20"/>
          <w:szCs w:val="20"/>
        </w:rPr>
        <w:t xml:space="preserve">-traitant mettra en œuvre </w:t>
      </w:r>
      <w:r w:rsidR="00F95C28" w:rsidRPr="00D92205">
        <w:rPr>
          <w:rFonts w:cstheme="minorHAnsi"/>
          <w:sz w:val="20"/>
          <w:szCs w:val="20"/>
        </w:rPr>
        <w:t xml:space="preserve">toute </w:t>
      </w:r>
      <w:r w:rsidR="008D1711" w:rsidRPr="00D92205">
        <w:rPr>
          <w:rFonts w:cstheme="minorHAnsi"/>
          <w:sz w:val="20"/>
          <w:szCs w:val="20"/>
        </w:rPr>
        <w:t>action</w:t>
      </w:r>
      <w:r w:rsidR="00F95C28" w:rsidRPr="00D92205">
        <w:rPr>
          <w:rFonts w:cstheme="minorHAnsi"/>
          <w:sz w:val="20"/>
          <w:szCs w:val="20"/>
        </w:rPr>
        <w:t xml:space="preserve"> </w:t>
      </w:r>
      <w:r w:rsidR="008D1711" w:rsidRPr="00D92205">
        <w:rPr>
          <w:rFonts w:cstheme="minorHAnsi"/>
          <w:sz w:val="20"/>
          <w:szCs w:val="20"/>
        </w:rPr>
        <w:t>corrective</w:t>
      </w:r>
      <w:r w:rsidR="00F95C28" w:rsidRPr="00D92205">
        <w:rPr>
          <w:rFonts w:cstheme="minorHAnsi"/>
          <w:sz w:val="20"/>
          <w:szCs w:val="20"/>
        </w:rPr>
        <w:t xml:space="preserve"> nécessaire</w:t>
      </w:r>
      <w:r w:rsidR="008D1711" w:rsidRPr="00D92205">
        <w:rPr>
          <w:rFonts w:cstheme="minorHAnsi"/>
          <w:sz w:val="20"/>
          <w:szCs w:val="20"/>
        </w:rPr>
        <w:t xml:space="preserve"> </w:t>
      </w:r>
      <w:r w:rsidR="00885FDB">
        <w:rPr>
          <w:rFonts w:cstheme="minorHAnsi"/>
          <w:sz w:val="20"/>
          <w:szCs w:val="20"/>
        </w:rPr>
        <w:t xml:space="preserve">- </w:t>
      </w:r>
      <w:r w:rsidR="008D1711" w:rsidRPr="00D92205">
        <w:rPr>
          <w:rFonts w:cstheme="minorHAnsi"/>
          <w:sz w:val="20"/>
          <w:szCs w:val="20"/>
        </w:rPr>
        <w:t xml:space="preserve">dans des délais à convenir entre les Parties en fonction de la gravité du manquement constaté </w:t>
      </w:r>
      <w:r w:rsidR="00885FDB">
        <w:rPr>
          <w:rFonts w:cstheme="minorHAnsi"/>
          <w:sz w:val="20"/>
          <w:szCs w:val="20"/>
        </w:rPr>
        <w:t xml:space="preserve">- </w:t>
      </w:r>
      <w:r w:rsidR="008D1711" w:rsidRPr="00D92205">
        <w:rPr>
          <w:rFonts w:cstheme="minorHAnsi"/>
          <w:sz w:val="20"/>
          <w:szCs w:val="20"/>
        </w:rPr>
        <w:t xml:space="preserve">et ce, sans préjudice du droit pour le </w:t>
      </w:r>
      <w:r w:rsidR="00DF317B" w:rsidRPr="00D92205">
        <w:rPr>
          <w:rFonts w:cstheme="minorHAnsi"/>
          <w:sz w:val="20"/>
          <w:szCs w:val="20"/>
        </w:rPr>
        <w:t>responsable</w:t>
      </w:r>
      <w:r w:rsidR="008D1711" w:rsidRPr="00D92205">
        <w:rPr>
          <w:rFonts w:cstheme="minorHAnsi"/>
          <w:sz w:val="20"/>
          <w:szCs w:val="20"/>
        </w:rPr>
        <w:t xml:space="preserve"> de traitement de demander réparation du préjudice subi.</w:t>
      </w:r>
      <w:r w:rsidR="00303790" w:rsidRPr="00D92205">
        <w:rPr>
          <w:rFonts w:cstheme="minorHAnsi"/>
          <w:sz w:val="20"/>
          <w:szCs w:val="20"/>
        </w:rPr>
        <w:t xml:space="preserve"> </w:t>
      </w:r>
    </w:p>
    <w:p w14:paraId="002C948F" w14:textId="07F596E4" w:rsidR="00BC2B08" w:rsidRPr="00FB6475" w:rsidRDefault="00303790" w:rsidP="00F66AFC">
      <w:pPr>
        <w:pStyle w:val="Paragraphedeliste"/>
        <w:numPr>
          <w:ilvl w:val="1"/>
          <w:numId w:val="93"/>
        </w:numPr>
        <w:spacing w:after="0" w:line="240" w:lineRule="exact"/>
        <w:ind w:left="426" w:hanging="426"/>
        <w:jc w:val="both"/>
      </w:pPr>
      <w:r w:rsidRPr="00D92205">
        <w:rPr>
          <w:rFonts w:cstheme="minorHAnsi"/>
          <w:sz w:val="20"/>
          <w:szCs w:val="20"/>
        </w:rPr>
        <w:t xml:space="preserve">Les frais d’audit seront à la charge du </w:t>
      </w:r>
      <w:r w:rsidR="00DF317B" w:rsidRPr="00D92205">
        <w:rPr>
          <w:rFonts w:cstheme="minorHAnsi"/>
          <w:sz w:val="20"/>
          <w:szCs w:val="20"/>
        </w:rPr>
        <w:t>sous</w:t>
      </w:r>
      <w:r w:rsidRPr="00D92205">
        <w:rPr>
          <w:rFonts w:cstheme="minorHAnsi"/>
          <w:sz w:val="20"/>
          <w:szCs w:val="20"/>
        </w:rPr>
        <w:t>-traitant en cas de manquement aux présentes constaté dans le cadre de l’audit.</w:t>
      </w:r>
    </w:p>
    <w:p w14:paraId="67227054" w14:textId="77777777" w:rsidR="00B66C94" w:rsidRDefault="00B66C94" w:rsidP="00F66AFC">
      <w:pPr>
        <w:spacing w:line="240" w:lineRule="exact"/>
        <w:rPr>
          <w:rFonts w:cstheme="minorHAnsi"/>
          <w:sz w:val="20"/>
          <w:szCs w:val="20"/>
        </w:rPr>
      </w:pPr>
    </w:p>
    <w:p w14:paraId="48EEC726" w14:textId="70B1915C" w:rsidR="0014552C" w:rsidRPr="00D92205" w:rsidRDefault="008B5E62"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4</w:t>
      </w:r>
      <w:r w:rsidRPr="00D92205">
        <w:rPr>
          <w:rFonts w:cstheme="minorHAnsi"/>
          <w:sz w:val="20"/>
          <w:szCs w:val="20"/>
        </w:rPr>
        <w:t xml:space="preserve"> – </w:t>
      </w:r>
      <w:r w:rsidR="00CB54CF" w:rsidRPr="00D92205">
        <w:rPr>
          <w:rFonts w:cstheme="minorHAnsi"/>
          <w:sz w:val="20"/>
          <w:szCs w:val="20"/>
        </w:rPr>
        <w:t>Recours à des sous-traitants ultérieurs</w:t>
      </w:r>
      <w:r w:rsidR="0014552C" w:rsidRPr="00D92205">
        <w:rPr>
          <w:rFonts w:cstheme="minorHAnsi"/>
          <w:sz w:val="20"/>
          <w:szCs w:val="20"/>
        </w:rPr>
        <w:t> </w:t>
      </w:r>
    </w:p>
    <w:p w14:paraId="52D756F6" w14:textId="77777777" w:rsidR="006D51B0" w:rsidRPr="00FB6475" w:rsidRDefault="006D51B0" w:rsidP="00F66AFC">
      <w:pPr>
        <w:spacing w:after="0" w:line="240" w:lineRule="exact"/>
      </w:pPr>
    </w:p>
    <w:p w14:paraId="792257B1" w14:textId="682E3ED1" w:rsidR="007B5F6F" w:rsidRPr="00FB6475" w:rsidRDefault="007B5F6F" w:rsidP="00F66AFC">
      <w:pPr>
        <w:pStyle w:val="ProductList-Body"/>
        <w:spacing w:line="240" w:lineRule="exact"/>
        <w:jc w:val="both"/>
        <w:rPr>
          <w:rFonts w:eastAsia="Times New Roman" w:cstheme="minorHAnsi"/>
          <w:color w:val="000000"/>
          <w:sz w:val="20"/>
          <w:szCs w:val="20"/>
        </w:rPr>
      </w:pPr>
      <w:r w:rsidRPr="00FB6475">
        <w:rPr>
          <w:rFonts w:eastAsia="Times New Roman" w:cstheme="minorHAnsi"/>
          <w:color w:val="000000"/>
          <w:sz w:val="20"/>
          <w:szCs w:val="20"/>
        </w:rPr>
        <w:t xml:space="preserve">La Clause 7.7 des CCT Article 28 est complétée par les dispositions suivantes : </w:t>
      </w:r>
    </w:p>
    <w:p w14:paraId="09B35443" w14:textId="1401EFEA" w:rsidR="00CB54CF" w:rsidRPr="00FB6475" w:rsidRDefault="0014552C" w:rsidP="00F66AFC">
      <w:pPr>
        <w:spacing w:after="0" w:line="240" w:lineRule="exact"/>
        <w:rPr>
          <w:rFonts w:cstheme="minorHAnsi"/>
          <w:sz w:val="20"/>
          <w:szCs w:val="20"/>
        </w:rPr>
      </w:pPr>
      <w:r w:rsidRPr="00FB6475">
        <w:rPr>
          <w:rFonts w:cstheme="minorHAnsi"/>
          <w:sz w:val="20"/>
          <w:szCs w:val="20"/>
        </w:rPr>
        <w:t xml:space="preserve"> </w:t>
      </w:r>
    </w:p>
    <w:p w14:paraId="63C26175" w14:textId="480FECDC" w:rsidR="00242738" w:rsidRPr="00FB6475"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4.1. </w:t>
      </w:r>
      <w:r w:rsidR="00C0425E">
        <w:rPr>
          <w:rFonts w:eastAsia="Times New Roman" w:cstheme="minorHAnsi"/>
          <w:color w:val="000000"/>
          <w:sz w:val="20"/>
          <w:szCs w:val="20"/>
        </w:rPr>
        <w:t xml:space="preserve"> </w:t>
      </w:r>
      <w:r w:rsidR="007B5F6F" w:rsidRPr="00FB6475">
        <w:rPr>
          <w:rFonts w:eastAsia="Times New Roman" w:cstheme="minorHAnsi"/>
          <w:color w:val="000000"/>
          <w:sz w:val="20"/>
          <w:szCs w:val="20"/>
        </w:rPr>
        <w:t>Lorsque le</w:t>
      </w:r>
      <w:r w:rsidR="0014552C" w:rsidRPr="00FB6475">
        <w:rPr>
          <w:rFonts w:eastAsia="Times New Roman" w:cstheme="minorHAnsi"/>
          <w:color w:val="000000"/>
          <w:sz w:val="20"/>
          <w:szCs w:val="20"/>
        </w:rPr>
        <w:t xml:space="preserve"> </w:t>
      </w:r>
      <w:r w:rsidR="00C83439">
        <w:rPr>
          <w:rFonts w:eastAsia="Times New Roman" w:cstheme="minorHAnsi"/>
          <w:color w:val="000000"/>
          <w:sz w:val="20"/>
          <w:szCs w:val="20"/>
        </w:rPr>
        <w:t>s</w:t>
      </w:r>
      <w:r w:rsidR="00A84E24" w:rsidRPr="00FB6475">
        <w:rPr>
          <w:rFonts w:eastAsia="Times New Roman" w:cstheme="minorHAnsi"/>
          <w:color w:val="000000"/>
          <w:sz w:val="20"/>
          <w:szCs w:val="20"/>
        </w:rPr>
        <w:t>ous-traitant</w:t>
      </w:r>
      <w:r w:rsidR="007B5F6F" w:rsidRPr="00FB6475">
        <w:rPr>
          <w:rFonts w:eastAsia="Times New Roman" w:cstheme="minorHAnsi"/>
          <w:color w:val="000000"/>
          <w:sz w:val="20"/>
          <w:szCs w:val="20"/>
        </w:rPr>
        <w:t xml:space="preserve"> envisage</w:t>
      </w:r>
      <w:r w:rsidR="00242738" w:rsidRPr="00FB6475">
        <w:rPr>
          <w:rFonts w:eastAsia="Times New Roman" w:cstheme="minorHAnsi"/>
          <w:color w:val="000000"/>
          <w:sz w:val="20"/>
          <w:szCs w:val="20"/>
        </w:rPr>
        <w:t xml:space="preserve"> (i)</w:t>
      </w:r>
      <w:r w:rsidR="007B5F6F" w:rsidRPr="00FB6475">
        <w:rPr>
          <w:rFonts w:eastAsia="Times New Roman" w:cstheme="minorHAnsi"/>
          <w:color w:val="000000"/>
          <w:sz w:val="20"/>
          <w:szCs w:val="20"/>
        </w:rPr>
        <w:t xml:space="preserve"> de recourir à un</w:t>
      </w:r>
      <w:r w:rsidR="00242738" w:rsidRPr="00FB6475">
        <w:rPr>
          <w:rFonts w:eastAsia="Times New Roman" w:cstheme="minorHAnsi"/>
          <w:color w:val="000000"/>
          <w:sz w:val="20"/>
          <w:szCs w:val="20"/>
        </w:rPr>
        <w:t xml:space="preserve"> nouveau</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s</w:t>
      </w:r>
      <w:r w:rsidR="007B5F6F" w:rsidRPr="00FB6475">
        <w:rPr>
          <w:rFonts w:eastAsia="Times New Roman" w:cstheme="minorHAnsi"/>
          <w:color w:val="000000"/>
          <w:sz w:val="20"/>
          <w:szCs w:val="20"/>
        </w:rPr>
        <w:t>ous-traitant</w:t>
      </w:r>
      <w:r w:rsidR="00242738" w:rsidRPr="00FB6475">
        <w:rPr>
          <w:rFonts w:eastAsia="Times New Roman" w:cstheme="minorHAnsi"/>
          <w:color w:val="000000"/>
          <w:sz w:val="20"/>
          <w:szCs w:val="20"/>
        </w:rPr>
        <w:t xml:space="preserve"> ultérieur</w:t>
      </w:r>
      <w:r w:rsidR="00C0425E">
        <w:rPr>
          <w:rFonts w:eastAsia="Times New Roman" w:cstheme="minorHAnsi"/>
          <w:color w:val="000000"/>
          <w:sz w:val="20"/>
          <w:szCs w:val="20"/>
        </w:rPr>
        <w:t>,</w:t>
      </w:r>
      <w:r w:rsidR="007B5F6F"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ou (ii) d’étendre le périmètre des opérations de</w:t>
      </w:r>
      <w:r w:rsidR="006D51B0" w:rsidRPr="00FB6475">
        <w:rPr>
          <w:rFonts w:eastAsia="Times New Roman" w:cstheme="minorHAnsi"/>
          <w:color w:val="000000"/>
          <w:sz w:val="20"/>
          <w:szCs w:val="20"/>
        </w:rPr>
        <w:t xml:space="preserve"> traitement de données à caractère personnel </w:t>
      </w:r>
      <w:r w:rsidR="005C7545" w:rsidRPr="00FB6475">
        <w:rPr>
          <w:rFonts w:eastAsia="Times New Roman" w:cstheme="minorHAnsi"/>
          <w:color w:val="000000"/>
          <w:sz w:val="20"/>
          <w:szCs w:val="20"/>
        </w:rPr>
        <w:t xml:space="preserve">confié </w:t>
      </w:r>
      <w:r w:rsidR="00242738" w:rsidRPr="00FB6475">
        <w:rPr>
          <w:rFonts w:eastAsia="Times New Roman" w:cstheme="minorHAnsi"/>
          <w:color w:val="000000"/>
          <w:sz w:val="20"/>
          <w:szCs w:val="20"/>
        </w:rPr>
        <w:t xml:space="preserve">à un sous-traitant ultérieur autorisé par le </w:t>
      </w:r>
      <w:r w:rsidR="00DF317B" w:rsidRPr="00FB6475">
        <w:rPr>
          <w:rFonts w:eastAsia="Times New Roman" w:cstheme="minorHAnsi"/>
          <w:color w:val="000000"/>
          <w:sz w:val="20"/>
          <w:szCs w:val="20"/>
        </w:rPr>
        <w:t>responsable</w:t>
      </w:r>
      <w:r w:rsidR="00242738" w:rsidRPr="00FB6475">
        <w:rPr>
          <w:rFonts w:eastAsia="Times New Roman" w:cstheme="minorHAnsi"/>
          <w:color w:val="000000"/>
          <w:sz w:val="20"/>
          <w:szCs w:val="20"/>
        </w:rPr>
        <w:t xml:space="preserve"> de traitement (</w:t>
      </w:r>
      <w:r w:rsidR="00C83439">
        <w:rPr>
          <w:rFonts w:eastAsia="Times New Roman" w:cstheme="minorHAnsi"/>
          <w:color w:val="000000"/>
          <w:sz w:val="20"/>
          <w:szCs w:val="20"/>
        </w:rPr>
        <w:t>en application de la claus</w:t>
      </w:r>
      <w:r w:rsidR="007B5F6F" w:rsidRPr="00FB6475">
        <w:rPr>
          <w:rFonts w:eastAsia="Times New Roman" w:cstheme="minorHAnsi"/>
          <w:color w:val="000000"/>
          <w:sz w:val="20"/>
          <w:szCs w:val="20"/>
        </w:rPr>
        <w:t xml:space="preserve">e </w:t>
      </w:r>
      <w:r w:rsidR="00C83439">
        <w:rPr>
          <w:rFonts w:eastAsia="Times New Roman" w:cstheme="minorHAnsi"/>
          <w:color w:val="000000"/>
          <w:sz w:val="20"/>
          <w:szCs w:val="20"/>
        </w:rPr>
        <w:t>d’</w:t>
      </w:r>
      <w:r w:rsidR="007B5F6F" w:rsidRPr="00FB6475">
        <w:rPr>
          <w:rFonts w:eastAsia="Times New Roman" w:cstheme="minorHAnsi"/>
          <w:color w:val="000000"/>
          <w:sz w:val="20"/>
          <w:szCs w:val="20"/>
        </w:rPr>
        <w:t>autorisation spécifique ou générale</w:t>
      </w:r>
      <w:r w:rsidR="00C83439">
        <w:rPr>
          <w:rFonts w:eastAsia="Times New Roman" w:cstheme="minorHAnsi"/>
          <w:color w:val="000000"/>
          <w:sz w:val="20"/>
          <w:szCs w:val="20"/>
        </w:rPr>
        <w:t xml:space="preserve"> retenue aux présentes</w:t>
      </w:r>
      <w:r w:rsidR="00242738" w:rsidRPr="00FB6475">
        <w:rPr>
          <w:rFonts w:eastAsia="Times New Roman" w:cstheme="minorHAnsi"/>
          <w:color w:val="000000"/>
          <w:sz w:val="20"/>
          <w:szCs w:val="20"/>
        </w:rPr>
        <w:t>)</w:t>
      </w:r>
      <w:r w:rsidR="006D51B0" w:rsidRPr="00FB6475">
        <w:rPr>
          <w:rFonts w:eastAsia="Times New Roman" w:cstheme="minorHAnsi"/>
          <w:color w:val="000000"/>
          <w:sz w:val="20"/>
          <w:szCs w:val="20"/>
        </w:rPr>
        <w:t xml:space="preserve">, </w:t>
      </w:r>
      <w:r w:rsidR="00242738" w:rsidRPr="00FB6475">
        <w:rPr>
          <w:rFonts w:eastAsia="Times New Roman" w:cstheme="minorHAnsi"/>
          <w:color w:val="000000"/>
          <w:sz w:val="20"/>
          <w:szCs w:val="20"/>
        </w:rPr>
        <w:t xml:space="preserve">le </w:t>
      </w:r>
      <w:r w:rsidR="00DF317B" w:rsidRPr="00FB6475">
        <w:rPr>
          <w:rFonts w:eastAsia="Times New Roman" w:cstheme="minorHAnsi"/>
          <w:color w:val="000000"/>
          <w:sz w:val="20"/>
          <w:szCs w:val="20"/>
        </w:rPr>
        <w:t>sous</w:t>
      </w:r>
      <w:r w:rsidR="00242738" w:rsidRPr="00FB6475">
        <w:rPr>
          <w:rFonts w:eastAsia="Times New Roman" w:cstheme="minorHAnsi"/>
          <w:color w:val="000000"/>
          <w:sz w:val="20"/>
          <w:szCs w:val="20"/>
        </w:rPr>
        <w:t>-traitant</w:t>
      </w:r>
      <w:r w:rsidR="0014552C" w:rsidRPr="00FB6475">
        <w:rPr>
          <w:rFonts w:eastAsia="Times New Roman" w:cstheme="minorHAnsi"/>
          <w:color w:val="000000"/>
          <w:sz w:val="20"/>
          <w:szCs w:val="20"/>
        </w:rPr>
        <w:t xml:space="preserve"> s’engage à notifier </w:t>
      </w:r>
      <w:r w:rsidR="00C0425E" w:rsidRPr="00FB6475">
        <w:rPr>
          <w:rFonts w:eastAsia="Times New Roman" w:cstheme="minorHAnsi"/>
          <w:color w:val="000000"/>
          <w:sz w:val="20"/>
          <w:szCs w:val="20"/>
        </w:rPr>
        <w:t xml:space="preserve">par courriel </w:t>
      </w:r>
      <w:r w:rsidR="00C0425E">
        <w:rPr>
          <w:rFonts w:eastAsia="Times New Roman" w:cstheme="minorHAnsi"/>
          <w:color w:val="000000"/>
          <w:sz w:val="20"/>
          <w:szCs w:val="20"/>
        </w:rPr>
        <w:t xml:space="preserve">les éléments suivants à </w:t>
      </w:r>
      <w:r w:rsidR="007B5F6F" w:rsidRPr="00FB6475">
        <w:rPr>
          <w:rFonts w:eastAsia="Times New Roman" w:cstheme="minorHAnsi"/>
          <w:color w:val="000000"/>
          <w:sz w:val="20"/>
          <w:szCs w:val="20"/>
        </w:rPr>
        <w:t xml:space="preserve">la personne </w:t>
      </w:r>
      <w:r w:rsidR="00683FD7">
        <w:rPr>
          <w:rFonts w:eastAsia="Times New Roman" w:cstheme="minorHAnsi"/>
          <w:color w:val="000000"/>
          <w:sz w:val="20"/>
          <w:szCs w:val="20"/>
        </w:rPr>
        <w:t xml:space="preserve">de </w:t>
      </w:r>
      <w:r w:rsidR="007B5F6F" w:rsidRPr="00FB6475">
        <w:rPr>
          <w:rFonts w:eastAsia="Times New Roman" w:cstheme="minorHAnsi"/>
          <w:color w:val="000000"/>
          <w:sz w:val="20"/>
          <w:szCs w:val="20"/>
        </w:rPr>
        <w:t xml:space="preserve">contact du </w:t>
      </w:r>
      <w:r w:rsidR="00DF317B" w:rsidRPr="00FB6475">
        <w:rPr>
          <w:rFonts w:eastAsia="Times New Roman" w:cstheme="minorHAnsi"/>
          <w:color w:val="000000"/>
          <w:sz w:val="20"/>
          <w:szCs w:val="20"/>
        </w:rPr>
        <w:t>responsable</w:t>
      </w:r>
      <w:r w:rsidR="007B5F6F" w:rsidRPr="00FB6475">
        <w:rPr>
          <w:rFonts w:eastAsia="Times New Roman" w:cstheme="minorHAnsi"/>
          <w:color w:val="000000"/>
          <w:sz w:val="20"/>
          <w:szCs w:val="20"/>
        </w:rPr>
        <w:t xml:space="preserve"> de traitement</w:t>
      </w:r>
      <w:r w:rsidR="006C7F76" w:rsidRPr="00D92205">
        <w:rPr>
          <w:rFonts w:cstheme="minorHAnsi"/>
          <w:sz w:val="20"/>
          <w:szCs w:val="20"/>
        </w:rPr>
        <w:t>, dont les coordonnées sont précisées à l’annexe I « Liste des parties »</w:t>
      </w:r>
      <w:r w:rsidR="00242738" w:rsidRPr="00FB6475">
        <w:rPr>
          <w:rFonts w:eastAsia="Times New Roman" w:cstheme="minorHAnsi"/>
          <w:color w:val="000000"/>
          <w:sz w:val="20"/>
          <w:szCs w:val="20"/>
        </w:rPr>
        <w:t xml:space="preserve">, dans le respect du préavis </w:t>
      </w:r>
      <w:r w:rsidR="00942FAF">
        <w:rPr>
          <w:rFonts w:eastAsia="Times New Roman" w:cstheme="minorHAnsi"/>
          <w:color w:val="000000"/>
          <w:sz w:val="20"/>
          <w:szCs w:val="20"/>
        </w:rPr>
        <w:t>de</w:t>
      </w:r>
      <w:r w:rsidR="00242738" w:rsidRPr="00FB6475">
        <w:rPr>
          <w:rFonts w:eastAsia="Times New Roman" w:cstheme="minorHAnsi"/>
          <w:color w:val="000000"/>
          <w:sz w:val="20"/>
          <w:szCs w:val="20"/>
        </w:rPr>
        <w:t xml:space="preserve"> l</w:t>
      </w:r>
      <w:r w:rsidR="00EB2388" w:rsidRPr="00FB6475">
        <w:rPr>
          <w:rFonts w:eastAsia="Times New Roman" w:cstheme="minorHAnsi"/>
          <w:color w:val="000000"/>
          <w:sz w:val="20"/>
          <w:szCs w:val="20"/>
        </w:rPr>
        <w:t xml:space="preserve">a </w:t>
      </w:r>
      <w:r w:rsidR="00942FAF">
        <w:rPr>
          <w:rFonts w:eastAsia="Times New Roman" w:cstheme="minorHAnsi"/>
          <w:color w:val="000000"/>
          <w:sz w:val="20"/>
          <w:szCs w:val="20"/>
        </w:rPr>
        <w:t>C</w:t>
      </w:r>
      <w:r w:rsidR="00EB2388" w:rsidRPr="00FB6475">
        <w:rPr>
          <w:rFonts w:eastAsia="Times New Roman" w:cstheme="minorHAnsi"/>
          <w:color w:val="000000"/>
          <w:sz w:val="20"/>
          <w:szCs w:val="20"/>
        </w:rPr>
        <w:t>lause</w:t>
      </w:r>
      <w:r w:rsidR="00242738" w:rsidRPr="00FB6475">
        <w:rPr>
          <w:rFonts w:eastAsia="Times New Roman" w:cstheme="minorHAnsi"/>
          <w:color w:val="000000"/>
          <w:sz w:val="20"/>
          <w:szCs w:val="20"/>
        </w:rPr>
        <w:t xml:space="preserve"> 7.7 :</w:t>
      </w:r>
    </w:p>
    <w:p w14:paraId="3D926F26" w14:textId="5FA9D7A8" w:rsidR="005C7545" w:rsidRPr="004C310E" w:rsidRDefault="005C7545" w:rsidP="00F66AFC">
      <w:pPr>
        <w:pStyle w:val="Paragraphedeliste"/>
        <w:numPr>
          <w:ilvl w:val="0"/>
          <w:numId w:val="94"/>
        </w:numPr>
        <w:spacing w:after="0" w:line="240" w:lineRule="exact"/>
        <w:jc w:val="both"/>
        <w:rPr>
          <w:rFonts w:eastAsia="Times New Roman" w:cstheme="minorHAnsi"/>
          <w:color w:val="000000"/>
          <w:sz w:val="20"/>
          <w:szCs w:val="20"/>
        </w:rPr>
      </w:pPr>
      <w:r w:rsidRPr="00FB6475">
        <w:rPr>
          <w:rFonts w:eastAsia="Times New Roman" w:cstheme="minorHAnsi"/>
          <w:color w:val="000000"/>
          <w:sz w:val="20"/>
          <w:szCs w:val="20"/>
        </w:rPr>
        <w:t>l’identité et les coordonnées du</w:t>
      </w:r>
      <w:r w:rsidRPr="004C310E">
        <w:rPr>
          <w:rFonts w:eastAsia="Times New Roman" w:cstheme="minorHAnsi"/>
          <w:color w:val="000000"/>
          <w:sz w:val="20"/>
          <w:szCs w:val="20"/>
        </w:rPr>
        <w:t xml:space="preserve"> sous-traitant ultérieur ;</w:t>
      </w:r>
    </w:p>
    <w:p w14:paraId="3480F4AB" w14:textId="286ED67A" w:rsidR="005C7545" w:rsidRPr="004C310E"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référence du contrat ou du marché concerné</w:t>
      </w:r>
      <w:r w:rsidR="005C7545" w:rsidRPr="004C310E">
        <w:rPr>
          <w:rFonts w:eastAsia="Times New Roman" w:cstheme="minorHAnsi"/>
          <w:color w:val="000000"/>
          <w:sz w:val="20"/>
          <w:szCs w:val="20"/>
        </w:rPr>
        <w:t> ;</w:t>
      </w:r>
    </w:p>
    <w:p w14:paraId="6CDCF8B4" w14:textId="3F26DEA9" w:rsidR="00D855E9"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 xml:space="preserve">les </w:t>
      </w:r>
      <w:r w:rsidR="00D855E9">
        <w:rPr>
          <w:rFonts w:eastAsia="Times New Roman" w:cstheme="minorHAnsi"/>
          <w:color w:val="000000"/>
          <w:sz w:val="20"/>
          <w:szCs w:val="20"/>
        </w:rPr>
        <w:t>opérations de traitement de données envisagées ;</w:t>
      </w:r>
    </w:p>
    <w:p w14:paraId="1E603278" w14:textId="4050FBCA"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4C310E">
        <w:rPr>
          <w:rFonts w:eastAsia="Times New Roman" w:cstheme="minorHAnsi"/>
          <w:color w:val="000000"/>
          <w:sz w:val="20"/>
          <w:szCs w:val="20"/>
        </w:rPr>
        <w:t>la localisation des traitements sous-traités</w:t>
      </w:r>
      <w:r w:rsidR="005C7545" w:rsidRPr="004C310E">
        <w:rPr>
          <w:rFonts w:eastAsia="Times New Roman" w:cstheme="minorHAnsi"/>
          <w:color w:val="000000"/>
          <w:sz w:val="20"/>
          <w:szCs w:val="20"/>
        </w:rPr>
        <w:t> ;</w:t>
      </w:r>
    </w:p>
    <w:p w14:paraId="6826880E" w14:textId="0FD98182" w:rsidR="002B13FD" w:rsidRDefault="00885E42"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l</w:t>
      </w:r>
      <w:r w:rsidR="005C7545" w:rsidRPr="00D92205">
        <w:rPr>
          <w:rFonts w:eastAsia="Times New Roman" w:cstheme="minorHAnsi"/>
          <w:color w:val="000000"/>
          <w:sz w:val="20"/>
          <w:szCs w:val="20"/>
        </w:rPr>
        <w:t>a</w:t>
      </w:r>
      <w:r w:rsidRPr="00D92205">
        <w:rPr>
          <w:rFonts w:eastAsia="Times New Roman" w:cstheme="minorHAnsi"/>
          <w:color w:val="000000"/>
          <w:sz w:val="20"/>
          <w:szCs w:val="20"/>
        </w:rPr>
        <w:t xml:space="preserve"> date d</w:t>
      </w:r>
      <w:r w:rsidR="005C7545" w:rsidRPr="00D92205">
        <w:rPr>
          <w:rFonts w:eastAsia="Times New Roman" w:cstheme="minorHAnsi"/>
          <w:color w:val="000000"/>
          <w:sz w:val="20"/>
          <w:szCs w:val="20"/>
        </w:rPr>
        <w:t>e prise d’effet souhaitée du</w:t>
      </w:r>
      <w:r w:rsidRPr="00D92205">
        <w:rPr>
          <w:rFonts w:eastAsia="Times New Roman" w:cstheme="minorHAnsi"/>
          <w:color w:val="000000"/>
          <w:sz w:val="20"/>
          <w:szCs w:val="20"/>
        </w:rPr>
        <w:t xml:space="preserve"> contrat de sous-traitance</w:t>
      </w:r>
      <w:r w:rsidR="005C7545" w:rsidRPr="00D92205">
        <w:rPr>
          <w:rFonts w:eastAsia="Times New Roman" w:cstheme="minorHAnsi"/>
          <w:color w:val="000000"/>
          <w:sz w:val="20"/>
          <w:szCs w:val="20"/>
        </w:rPr>
        <w:t> ;</w:t>
      </w:r>
    </w:p>
    <w:p w14:paraId="16E33EF4" w14:textId="615772F8" w:rsidR="0005677F" w:rsidRPr="00D92205" w:rsidRDefault="00D855E9" w:rsidP="00F66AFC">
      <w:pPr>
        <w:pStyle w:val="Paragraphedeliste"/>
        <w:numPr>
          <w:ilvl w:val="0"/>
          <w:numId w:val="94"/>
        </w:numPr>
        <w:spacing w:after="0"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en cas de transfert </w:t>
      </w:r>
      <w:r w:rsidR="00802340" w:rsidRPr="00D92205">
        <w:rPr>
          <w:rFonts w:eastAsia="Times New Roman" w:cstheme="minorHAnsi"/>
          <w:color w:val="000000"/>
          <w:sz w:val="20"/>
          <w:szCs w:val="20"/>
        </w:rPr>
        <w:t>vers un pays hors de l’EEE dont le niveau n’est pas reconnu comme adéquat par la Commission européenne</w:t>
      </w:r>
      <w:r w:rsidR="005C7545" w:rsidRPr="00D92205">
        <w:rPr>
          <w:rFonts w:eastAsia="Times New Roman" w:cstheme="minorHAnsi"/>
          <w:color w:val="000000"/>
          <w:sz w:val="20"/>
          <w:szCs w:val="20"/>
        </w:rPr>
        <w:t>,</w:t>
      </w:r>
      <w:r w:rsidR="00BA546A" w:rsidRPr="00D92205">
        <w:rPr>
          <w:rFonts w:eastAsia="Times New Roman" w:cstheme="minorHAnsi"/>
          <w:color w:val="000000"/>
          <w:sz w:val="20"/>
          <w:szCs w:val="20"/>
        </w:rPr>
        <w:t xml:space="preserve"> l’outil de transfert utilisé ainsi que les mesures supplémentaires </w:t>
      </w:r>
      <w:r w:rsidR="00C83439">
        <w:rPr>
          <w:rFonts w:eastAsia="Times New Roman" w:cstheme="minorHAnsi"/>
          <w:color w:val="000000"/>
          <w:sz w:val="20"/>
          <w:szCs w:val="20"/>
        </w:rPr>
        <w:t xml:space="preserve">mises en œuvre </w:t>
      </w:r>
      <w:r w:rsidR="00767B11" w:rsidRPr="00D92205">
        <w:rPr>
          <w:rFonts w:eastAsia="Times New Roman" w:cstheme="minorHAnsi"/>
          <w:color w:val="000000"/>
          <w:sz w:val="20"/>
          <w:szCs w:val="20"/>
        </w:rPr>
        <w:t xml:space="preserve">au titre de l’article 46 </w:t>
      </w:r>
      <w:r w:rsidR="007B5F6F" w:rsidRPr="00D92205">
        <w:rPr>
          <w:rFonts w:eastAsia="Times New Roman" w:cstheme="minorHAnsi"/>
          <w:color w:val="000000"/>
          <w:sz w:val="20"/>
          <w:szCs w:val="20"/>
        </w:rPr>
        <w:t xml:space="preserve">du </w:t>
      </w:r>
      <w:r w:rsidR="00767B11" w:rsidRPr="00D92205">
        <w:rPr>
          <w:rFonts w:eastAsia="Times New Roman" w:cstheme="minorHAnsi"/>
          <w:color w:val="000000"/>
          <w:sz w:val="20"/>
          <w:szCs w:val="20"/>
        </w:rPr>
        <w:t>RGPD</w:t>
      </w:r>
      <w:r w:rsidR="00BA546A" w:rsidRPr="00D92205">
        <w:rPr>
          <w:rFonts w:eastAsia="Times New Roman" w:cstheme="minorHAnsi"/>
          <w:color w:val="000000"/>
          <w:sz w:val="20"/>
          <w:szCs w:val="20"/>
        </w:rPr>
        <w:t>.</w:t>
      </w:r>
      <w:r w:rsidR="00885E42" w:rsidRPr="00D92205">
        <w:rPr>
          <w:rFonts w:eastAsia="Times New Roman" w:cstheme="minorHAnsi"/>
          <w:color w:val="000000"/>
          <w:sz w:val="20"/>
          <w:szCs w:val="20"/>
        </w:rPr>
        <w:t xml:space="preserve"> </w:t>
      </w:r>
    </w:p>
    <w:p w14:paraId="441F9C0C" w14:textId="77777777" w:rsidR="00654F59" w:rsidRDefault="00654F59" w:rsidP="00F66AFC">
      <w:pPr>
        <w:pStyle w:val="Paragraphedeliste"/>
        <w:spacing w:line="240" w:lineRule="exact"/>
        <w:ind w:left="1068"/>
        <w:jc w:val="both"/>
      </w:pPr>
    </w:p>
    <w:p w14:paraId="7BB7A29E" w14:textId="67DCB037" w:rsidR="00303790" w:rsidRDefault="002B13FD" w:rsidP="00F66AFC">
      <w:pPr>
        <w:pStyle w:val="Paragraphedeliste"/>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4.2. </w:t>
      </w:r>
      <w:r w:rsidR="00C0425E">
        <w:rPr>
          <w:rFonts w:eastAsia="Times New Roman" w:cstheme="minorHAnsi"/>
          <w:color w:val="000000"/>
          <w:sz w:val="20"/>
          <w:szCs w:val="20"/>
        </w:rPr>
        <w:t>Si</w:t>
      </w:r>
      <w:r w:rsidR="00BA546A" w:rsidRPr="00430898">
        <w:rPr>
          <w:rFonts w:eastAsia="Times New Roman" w:cstheme="minorHAnsi"/>
          <w:color w:val="000000"/>
          <w:sz w:val="20"/>
          <w:szCs w:val="20"/>
        </w:rPr>
        <w:t xml:space="preserve"> le </w:t>
      </w:r>
      <w:r w:rsidR="00DF317B">
        <w:rPr>
          <w:rFonts w:eastAsia="Times New Roman" w:cstheme="minorHAnsi"/>
          <w:color w:val="000000"/>
          <w:sz w:val="20"/>
          <w:szCs w:val="20"/>
        </w:rPr>
        <w:t>responsable</w:t>
      </w:r>
      <w:r w:rsidR="00F548A3" w:rsidRPr="00430898">
        <w:rPr>
          <w:rFonts w:eastAsia="Times New Roman" w:cstheme="minorHAnsi"/>
          <w:color w:val="000000"/>
          <w:sz w:val="20"/>
          <w:szCs w:val="20"/>
        </w:rPr>
        <w:t xml:space="preserve"> de traitement </w:t>
      </w:r>
      <w:r w:rsidR="00BA546A" w:rsidRPr="00430898">
        <w:rPr>
          <w:rFonts w:eastAsia="Times New Roman" w:cstheme="minorHAnsi"/>
          <w:color w:val="000000"/>
          <w:sz w:val="20"/>
          <w:szCs w:val="20"/>
        </w:rPr>
        <w:t>s’oppose à</w:t>
      </w:r>
      <w:r w:rsidR="00BB44CD" w:rsidRPr="00430898">
        <w:rPr>
          <w:rFonts w:eastAsia="Times New Roman" w:cstheme="minorHAnsi"/>
          <w:color w:val="000000"/>
          <w:sz w:val="20"/>
          <w:szCs w:val="20"/>
        </w:rPr>
        <w:t xml:space="preserve"> </w:t>
      </w:r>
      <w:r w:rsidR="00C74CE7" w:rsidRPr="00430898">
        <w:rPr>
          <w:rFonts w:eastAsia="Times New Roman" w:cstheme="minorHAnsi"/>
          <w:color w:val="000000"/>
          <w:sz w:val="20"/>
          <w:szCs w:val="20"/>
        </w:rPr>
        <w:t>un</w:t>
      </w:r>
      <w:r w:rsidR="00BB44CD" w:rsidRPr="00430898">
        <w:rPr>
          <w:rFonts w:eastAsia="Times New Roman" w:cstheme="minorHAnsi"/>
          <w:color w:val="000000"/>
          <w:sz w:val="20"/>
          <w:szCs w:val="20"/>
        </w:rPr>
        <w:t xml:space="preserve"> changement</w:t>
      </w:r>
      <w:r w:rsidR="00C74CE7" w:rsidRPr="00430898">
        <w:rPr>
          <w:rFonts w:eastAsia="Times New Roman" w:cstheme="minorHAnsi"/>
          <w:color w:val="000000"/>
          <w:sz w:val="20"/>
          <w:szCs w:val="20"/>
        </w:rPr>
        <w:t xml:space="preserve"> de sous-traitant ultérieur</w:t>
      </w:r>
      <w:r w:rsidR="00F548A3"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le </w:t>
      </w:r>
      <w:r w:rsidR="00DF317B">
        <w:rPr>
          <w:rFonts w:eastAsia="Times New Roman" w:cstheme="minorHAnsi"/>
          <w:color w:val="000000"/>
          <w:sz w:val="20"/>
          <w:szCs w:val="20"/>
        </w:rPr>
        <w:t>sous</w:t>
      </w:r>
      <w:r w:rsidR="00A84E24" w:rsidRPr="00430898">
        <w:rPr>
          <w:rFonts w:eastAsia="Times New Roman" w:cstheme="minorHAnsi"/>
          <w:color w:val="000000"/>
          <w:sz w:val="20"/>
          <w:szCs w:val="20"/>
        </w:rPr>
        <w:t>-traitant</w:t>
      </w:r>
      <w:r w:rsidR="00BB44CD" w:rsidRPr="00430898">
        <w:rPr>
          <w:rFonts w:eastAsia="Times New Roman" w:cstheme="minorHAnsi"/>
          <w:color w:val="000000"/>
          <w:sz w:val="20"/>
          <w:szCs w:val="20"/>
        </w:rPr>
        <w:t xml:space="preserve"> proposera</w:t>
      </w:r>
      <w:r w:rsidR="00C74CE7" w:rsidRPr="00430898">
        <w:rPr>
          <w:rFonts w:eastAsia="Times New Roman" w:cstheme="minorHAnsi"/>
          <w:color w:val="000000"/>
          <w:sz w:val="20"/>
          <w:szCs w:val="20"/>
        </w:rPr>
        <w:t>, si nécessaire,</w:t>
      </w:r>
      <w:r w:rsidR="00BB44CD" w:rsidRPr="00430898">
        <w:rPr>
          <w:rFonts w:eastAsia="Times New Roman" w:cstheme="minorHAnsi"/>
          <w:color w:val="000000"/>
          <w:sz w:val="20"/>
          <w:szCs w:val="20"/>
        </w:rPr>
        <w:t xml:space="preserve"> au </w:t>
      </w:r>
      <w:r w:rsidR="00DF317B">
        <w:rPr>
          <w:rFonts w:eastAsia="Times New Roman" w:cstheme="minorHAnsi"/>
          <w:color w:val="000000"/>
          <w:sz w:val="20"/>
          <w:szCs w:val="20"/>
        </w:rPr>
        <w:t>responsable</w:t>
      </w:r>
      <w:r w:rsidR="00997304" w:rsidRPr="00430898">
        <w:rPr>
          <w:rFonts w:eastAsia="Times New Roman" w:cstheme="minorHAnsi"/>
          <w:color w:val="000000"/>
          <w:sz w:val="20"/>
          <w:szCs w:val="20"/>
        </w:rPr>
        <w:t xml:space="preserve"> de traitement</w:t>
      </w:r>
      <w:r w:rsidR="00BB44CD" w:rsidRPr="00430898">
        <w:rPr>
          <w:rFonts w:eastAsia="Times New Roman" w:cstheme="minorHAnsi"/>
          <w:color w:val="000000"/>
          <w:sz w:val="20"/>
          <w:szCs w:val="20"/>
        </w:rPr>
        <w:t xml:space="preserve"> un autre sous-traitant ultérieur dans un délai</w:t>
      </w:r>
      <w:r w:rsidR="00DB19DA" w:rsidRPr="00430898">
        <w:rPr>
          <w:rFonts w:eastAsia="Times New Roman" w:cstheme="minorHAnsi"/>
          <w:color w:val="000000"/>
          <w:sz w:val="20"/>
          <w:szCs w:val="20"/>
        </w:rPr>
        <w:t xml:space="preserve"> </w:t>
      </w:r>
      <w:r w:rsidR="00BB44CD" w:rsidRPr="00430898">
        <w:rPr>
          <w:rFonts w:eastAsia="Times New Roman" w:cstheme="minorHAnsi"/>
          <w:color w:val="000000"/>
          <w:sz w:val="20"/>
          <w:szCs w:val="20"/>
        </w:rPr>
        <w:t xml:space="preserve">de </w:t>
      </w:r>
      <w:r w:rsidR="00BB44CD" w:rsidRPr="00430898">
        <w:rPr>
          <w:rFonts w:eastAsia="Times New Roman" w:cstheme="minorHAnsi"/>
          <w:sz w:val="20"/>
          <w:szCs w:val="20"/>
        </w:rPr>
        <w:t>trente (30)</w:t>
      </w:r>
      <w:r w:rsidR="00BB44CD" w:rsidRPr="00430898">
        <w:rPr>
          <w:rFonts w:eastAsia="Times New Roman" w:cstheme="minorHAnsi"/>
          <w:color w:val="000000"/>
          <w:sz w:val="20"/>
          <w:szCs w:val="20"/>
        </w:rPr>
        <w:t xml:space="preserve"> jours. </w:t>
      </w:r>
    </w:p>
    <w:p w14:paraId="5005CC1E" w14:textId="7D2874BE"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lang w:eastAsia="fr-FR" w:bidi="fr-FR"/>
        </w:rPr>
        <w:t xml:space="preserve">4.3. </w:t>
      </w:r>
      <w:r w:rsidR="00C0425E">
        <w:rPr>
          <w:rFonts w:eastAsia="Times New Roman" w:cstheme="minorHAnsi"/>
          <w:color w:val="000000"/>
          <w:sz w:val="20"/>
          <w:szCs w:val="20"/>
          <w:lang w:eastAsia="fr-FR" w:bidi="fr-FR"/>
        </w:rPr>
        <w:t xml:space="preserve"> </w:t>
      </w:r>
      <w:r w:rsidR="00BB44CD" w:rsidRPr="00430898">
        <w:rPr>
          <w:rFonts w:eastAsia="Times New Roman" w:cstheme="minorHAnsi"/>
          <w:color w:val="000000"/>
          <w:sz w:val="20"/>
          <w:szCs w:val="20"/>
          <w:lang w:eastAsia="fr-FR" w:bidi="fr-FR"/>
        </w:rPr>
        <w:t>En cas d’impossibilité de proposer un autre sous-traitant ultérieur</w:t>
      </w:r>
      <w:r w:rsidR="00E60C3D" w:rsidRPr="00430898">
        <w:rPr>
          <w:rFonts w:eastAsia="Times New Roman" w:cstheme="minorHAnsi"/>
          <w:color w:val="000000"/>
          <w:sz w:val="20"/>
          <w:szCs w:val="20"/>
          <w:lang w:eastAsia="fr-FR" w:bidi="fr-FR"/>
        </w:rPr>
        <w:t>,</w:t>
      </w:r>
      <w:r w:rsidR="00BB44CD" w:rsidRPr="00430898">
        <w:rPr>
          <w:rFonts w:eastAsia="Times New Roman" w:cstheme="minorHAnsi"/>
          <w:color w:val="000000"/>
          <w:sz w:val="20"/>
          <w:szCs w:val="20"/>
          <w:lang w:eastAsia="fr-FR" w:bidi="fr-FR"/>
        </w:rPr>
        <w:t xml:space="preserve"> ou en cas de nouveau refus par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w:t>
      </w:r>
      <w:r w:rsidR="00C74CE7" w:rsidRPr="00430898">
        <w:rPr>
          <w:rFonts w:eastAsia="Times New Roman" w:cstheme="minorHAnsi"/>
          <w:color w:val="000000"/>
          <w:sz w:val="20"/>
          <w:szCs w:val="20"/>
          <w:lang w:eastAsia="fr-FR" w:bidi="fr-FR"/>
        </w:rPr>
        <w:t xml:space="preserve"> qui </w:t>
      </w:r>
      <w:r w:rsidR="005E5D61" w:rsidRPr="00430898">
        <w:rPr>
          <w:rFonts w:eastAsia="Times New Roman" w:cstheme="minorHAnsi"/>
          <w:color w:val="000000"/>
          <w:sz w:val="20"/>
          <w:szCs w:val="20"/>
          <w:lang w:eastAsia="fr-FR" w:bidi="fr-FR"/>
        </w:rPr>
        <w:t>rendrait impossible</w:t>
      </w:r>
      <w:r w:rsidR="00C74CE7" w:rsidRPr="00430898">
        <w:rPr>
          <w:rFonts w:eastAsia="Times New Roman" w:cstheme="minorHAnsi"/>
          <w:color w:val="000000"/>
          <w:sz w:val="20"/>
          <w:szCs w:val="20"/>
          <w:lang w:eastAsia="fr-FR" w:bidi="fr-FR"/>
        </w:rPr>
        <w:t xml:space="preserve"> l’exécution des prestations </w:t>
      </w:r>
      <w:r w:rsidR="005E5D61" w:rsidRPr="00430898">
        <w:rPr>
          <w:rFonts w:eastAsia="Times New Roman" w:cstheme="minorHAnsi"/>
          <w:color w:val="000000"/>
          <w:sz w:val="20"/>
          <w:szCs w:val="20"/>
          <w:lang w:eastAsia="fr-FR" w:bidi="fr-FR"/>
        </w:rPr>
        <w:t xml:space="preserve">par le </w:t>
      </w:r>
      <w:r w:rsidR="00DF317B">
        <w:rPr>
          <w:rFonts w:eastAsia="Times New Roman" w:cstheme="minorHAnsi"/>
          <w:color w:val="000000"/>
          <w:sz w:val="20"/>
          <w:szCs w:val="20"/>
          <w:lang w:eastAsia="fr-FR" w:bidi="fr-FR"/>
        </w:rPr>
        <w:t>sous</w:t>
      </w:r>
      <w:r w:rsidR="005E5D61" w:rsidRPr="00430898">
        <w:rPr>
          <w:rFonts w:eastAsia="Times New Roman" w:cstheme="minorHAnsi"/>
          <w:color w:val="000000"/>
          <w:sz w:val="20"/>
          <w:szCs w:val="20"/>
          <w:lang w:eastAsia="fr-FR" w:bidi="fr-FR"/>
        </w:rPr>
        <w:t>-traitant conformément aux</w:t>
      </w:r>
      <w:r w:rsidR="00C74CE7" w:rsidRPr="00430898">
        <w:rPr>
          <w:rFonts w:eastAsia="Times New Roman" w:cstheme="minorHAnsi"/>
          <w:color w:val="000000"/>
          <w:sz w:val="20"/>
          <w:szCs w:val="20"/>
          <w:lang w:eastAsia="fr-FR" w:bidi="fr-FR"/>
        </w:rPr>
        <w:t xml:space="preserve"> exigences prévues aux présentes,</w:t>
      </w:r>
      <w:r w:rsidR="00BB44CD" w:rsidRPr="00430898">
        <w:rPr>
          <w:rFonts w:eastAsia="Times New Roman" w:cstheme="minorHAnsi"/>
          <w:color w:val="000000"/>
          <w:sz w:val="20"/>
          <w:szCs w:val="20"/>
          <w:lang w:eastAsia="fr-FR" w:bidi="fr-FR"/>
        </w:rPr>
        <w:t xml:space="preserve"> le </w:t>
      </w:r>
      <w:r w:rsidR="00DF317B">
        <w:rPr>
          <w:rFonts w:eastAsia="Times New Roman" w:cstheme="minorHAnsi"/>
          <w:color w:val="000000"/>
          <w:sz w:val="20"/>
          <w:szCs w:val="20"/>
          <w:lang w:eastAsia="fr-FR" w:bidi="fr-FR"/>
        </w:rPr>
        <w:t>responsable</w:t>
      </w:r>
      <w:r w:rsidR="00997304" w:rsidRPr="00430898">
        <w:rPr>
          <w:rFonts w:eastAsia="Times New Roman" w:cstheme="minorHAnsi"/>
          <w:color w:val="000000"/>
          <w:sz w:val="20"/>
          <w:szCs w:val="20"/>
          <w:lang w:eastAsia="fr-FR" w:bidi="fr-FR"/>
        </w:rPr>
        <w:t xml:space="preserve"> de traitement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sera en droit</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de résilier</w:t>
      </w:r>
      <w:r w:rsidR="00BB44CD" w:rsidRPr="00430898">
        <w:rPr>
          <w:rFonts w:eastAsia="Times New Roman" w:cstheme="minorHAnsi"/>
          <w:color w:val="000000"/>
          <w:sz w:val="20"/>
          <w:szCs w:val="20"/>
          <w:lang w:eastAsia="fr-FR" w:bidi="fr-FR"/>
        </w:rPr>
        <w:t xml:space="preserve"> </w:t>
      </w:r>
      <w:r w:rsidR="00C74CE7" w:rsidRPr="00430898">
        <w:rPr>
          <w:rFonts w:eastAsia="Times New Roman" w:cstheme="minorHAnsi"/>
          <w:color w:val="000000"/>
          <w:sz w:val="20"/>
          <w:szCs w:val="20"/>
          <w:lang w:eastAsia="fr-FR" w:bidi="fr-FR"/>
        </w:rPr>
        <w:t xml:space="preserve">le </w:t>
      </w:r>
      <w:r w:rsidR="00C83439">
        <w:rPr>
          <w:rFonts w:eastAsia="Times New Roman" w:cstheme="minorHAnsi"/>
          <w:color w:val="000000"/>
          <w:sz w:val="20"/>
          <w:szCs w:val="20"/>
          <w:lang w:eastAsia="fr-FR" w:bidi="fr-FR"/>
        </w:rPr>
        <w:t>c</w:t>
      </w:r>
      <w:r w:rsidR="00654F59" w:rsidRPr="00430898">
        <w:rPr>
          <w:rFonts w:eastAsia="Times New Roman" w:cstheme="minorHAnsi"/>
          <w:color w:val="000000"/>
          <w:sz w:val="20"/>
          <w:szCs w:val="20"/>
          <w:lang w:eastAsia="fr-FR" w:bidi="fr-FR"/>
        </w:rPr>
        <w:t>ontrat</w:t>
      </w:r>
      <w:r w:rsidR="00EE2D20">
        <w:rPr>
          <w:rFonts w:eastAsia="Times New Roman" w:cstheme="minorHAnsi"/>
          <w:color w:val="000000"/>
          <w:sz w:val="20"/>
          <w:szCs w:val="20"/>
          <w:lang w:eastAsia="fr-FR" w:bidi="fr-FR"/>
        </w:rPr>
        <w:t>,</w:t>
      </w:r>
      <w:r w:rsidR="007E3E79">
        <w:rPr>
          <w:rFonts w:eastAsia="Times New Roman" w:cstheme="minorHAnsi"/>
          <w:color w:val="000000"/>
          <w:sz w:val="20"/>
          <w:szCs w:val="20"/>
          <w:lang w:eastAsia="fr-FR" w:bidi="fr-FR"/>
        </w:rPr>
        <w:t xml:space="preserve"> dans les conditions prévues à l’article 9.2 ci-après.</w:t>
      </w:r>
    </w:p>
    <w:p w14:paraId="3151F2AA" w14:textId="512A18E1" w:rsidR="00224656" w:rsidRDefault="002B13FD" w:rsidP="00F66AFC">
      <w:pPr>
        <w:spacing w:after="0" w:line="240" w:lineRule="exact"/>
        <w:ind w:left="426" w:hanging="426"/>
        <w:jc w:val="both"/>
        <w:rPr>
          <w:rFonts w:eastAsia="Times New Roman" w:cstheme="minorHAnsi"/>
          <w:color w:val="000000"/>
          <w:sz w:val="20"/>
          <w:szCs w:val="20"/>
        </w:rPr>
      </w:pPr>
      <w:r>
        <w:rPr>
          <w:rFonts w:eastAsia="Times New Roman" w:cstheme="minorHAnsi"/>
          <w:color w:val="000000"/>
          <w:sz w:val="20"/>
          <w:szCs w:val="20"/>
        </w:rPr>
        <w:t xml:space="preserve">4.4. </w:t>
      </w:r>
      <w:r w:rsidR="00224656">
        <w:rPr>
          <w:rFonts w:eastAsia="Times New Roman" w:cstheme="minorHAnsi"/>
          <w:color w:val="000000"/>
          <w:sz w:val="20"/>
          <w:szCs w:val="20"/>
        </w:rPr>
        <w:t xml:space="preserve"> L’obligation de</w:t>
      </w:r>
      <w:r w:rsidR="00EB2388">
        <w:rPr>
          <w:rFonts w:eastAsia="Times New Roman" w:cstheme="minorHAnsi"/>
          <w:color w:val="000000"/>
          <w:sz w:val="20"/>
          <w:szCs w:val="20"/>
        </w:rPr>
        <w:t xml:space="preserve"> soumettre au sous-traitant ultérieur</w:t>
      </w:r>
      <w:r w:rsidR="00224656">
        <w:rPr>
          <w:rFonts w:eastAsia="Times New Roman" w:cstheme="minorHAnsi"/>
          <w:color w:val="000000"/>
          <w:sz w:val="20"/>
          <w:szCs w:val="20"/>
        </w:rPr>
        <w:t xml:space="preserve"> </w:t>
      </w:r>
      <w:r w:rsidR="00EB2388" w:rsidRPr="00EB2388">
        <w:rPr>
          <w:rFonts w:eastAsia="Times New Roman" w:cstheme="minorHAnsi"/>
          <w:color w:val="000000"/>
          <w:sz w:val="20"/>
          <w:szCs w:val="20"/>
        </w:rPr>
        <w:t xml:space="preserve">les mêmes obligations en matière de protection des données que celles imposées au sous-traitant en vertu des </w:t>
      </w:r>
      <w:r w:rsidR="00EB2388">
        <w:rPr>
          <w:rFonts w:eastAsia="Times New Roman" w:cstheme="minorHAnsi"/>
          <w:color w:val="000000"/>
          <w:sz w:val="20"/>
          <w:szCs w:val="20"/>
        </w:rPr>
        <w:t xml:space="preserve">CCT Article 28, prévue à la </w:t>
      </w:r>
      <w:r w:rsidR="000420D0">
        <w:rPr>
          <w:rFonts w:eastAsia="Times New Roman" w:cstheme="minorHAnsi"/>
          <w:color w:val="000000"/>
          <w:sz w:val="20"/>
          <w:szCs w:val="20"/>
        </w:rPr>
        <w:t>Clause</w:t>
      </w:r>
      <w:r w:rsidR="00EB2388">
        <w:rPr>
          <w:rFonts w:eastAsia="Times New Roman" w:cstheme="minorHAnsi"/>
          <w:color w:val="000000"/>
          <w:sz w:val="20"/>
          <w:szCs w:val="20"/>
        </w:rPr>
        <w:t xml:space="preserve"> 7.7 b), comprend les obligations de la présente annexe V « Stipulations complémentaires ».</w:t>
      </w:r>
    </w:p>
    <w:p w14:paraId="652540D8" w14:textId="174DBE33" w:rsidR="001C1111" w:rsidRPr="00452029" w:rsidRDefault="001C1111" w:rsidP="00F66AFC">
      <w:pPr>
        <w:spacing w:after="0" w:line="240" w:lineRule="exact"/>
        <w:jc w:val="both"/>
        <w:rPr>
          <w:rFonts w:eastAsia="Times New Roman" w:cstheme="minorHAnsi"/>
          <w:color w:val="000000"/>
          <w:sz w:val="20"/>
          <w:szCs w:val="20"/>
        </w:rPr>
      </w:pPr>
    </w:p>
    <w:p w14:paraId="25D628AA" w14:textId="2B64AD95" w:rsidR="002A7902" w:rsidRPr="00D92205" w:rsidRDefault="00FD78DC" w:rsidP="00F66AFC">
      <w:pPr>
        <w:pStyle w:val="Titre2"/>
        <w:spacing w:before="0" w:line="240" w:lineRule="exact"/>
        <w:rPr>
          <w:rFonts w:cstheme="minorHAnsi"/>
          <w:sz w:val="20"/>
          <w:szCs w:val="20"/>
        </w:rPr>
      </w:pPr>
      <w:r w:rsidRPr="00D92205">
        <w:rPr>
          <w:rFonts w:cstheme="minorHAnsi"/>
          <w:sz w:val="20"/>
          <w:szCs w:val="20"/>
        </w:rPr>
        <w:t>Article</w:t>
      </w:r>
      <w:r w:rsidR="00FB6475" w:rsidRPr="00D92205">
        <w:rPr>
          <w:rFonts w:cstheme="minorHAnsi"/>
          <w:sz w:val="20"/>
          <w:szCs w:val="20"/>
        </w:rPr>
        <w:t xml:space="preserve"> 5</w:t>
      </w:r>
      <w:r w:rsidRPr="00D92205">
        <w:rPr>
          <w:rFonts w:cstheme="minorHAnsi"/>
          <w:sz w:val="20"/>
          <w:szCs w:val="20"/>
        </w:rPr>
        <w:t xml:space="preserve"> - </w:t>
      </w:r>
      <w:r w:rsidR="001C1111" w:rsidRPr="00D92205">
        <w:rPr>
          <w:rFonts w:cstheme="minorHAnsi"/>
          <w:sz w:val="20"/>
          <w:szCs w:val="20"/>
        </w:rPr>
        <w:t>Transfert</w:t>
      </w:r>
      <w:r w:rsidR="00997304" w:rsidRPr="00D92205">
        <w:rPr>
          <w:rFonts w:cstheme="minorHAnsi"/>
          <w:sz w:val="20"/>
          <w:szCs w:val="20"/>
        </w:rPr>
        <w:t>s</w:t>
      </w:r>
      <w:r w:rsidR="001C1111" w:rsidRPr="00D92205">
        <w:rPr>
          <w:rFonts w:cstheme="minorHAnsi"/>
          <w:sz w:val="20"/>
          <w:szCs w:val="20"/>
        </w:rPr>
        <w:t xml:space="preserve"> </w:t>
      </w:r>
      <w:r w:rsidR="00655AF1" w:rsidRPr="00D92205">
        <w:rPr>
          <w:rFonts w:cstheme="minorHAnsi"/>
          <w:sz w:val="20"/>
          <w:szCs w:val="20"/>
        </w:rPr>
        <w:t>internationaux</w:t>
      </w:r>
    </w:p>
    <w:p w14:paraId="3A7B98CD" w14:textId="77777777" w:rsidR="00AF5209" w:rsidRDefault="00AF5209" w:rsidP="00F66AFC">
      <w:pPr>
        <w:spacing w:after="0" w:line="240" w:lineRule="exact"/>
        <w:jc w:val="both"/>
        <w:rPr>
          <w:rFonts w:eastAsia="Times New Roman" w:cstheme="minorHAnsi"/>
          <w:color w:val="000000"/>
          <w:sz w:val="20"/>
          <w:szCs w:val="20"/>
        </w:rPr>
      </w:pPr>
      <w:bookmarkStart w:id="38" w:name="_Hlk141971413"/>
    </w:p>
    <w:p w14:paraId="7831B1AE" w14:textId="31201614" w:rsidR="00AF5209" w:rsidRDefault="00FD30EB" w:rsidP="00F66AFC">
      <w:pPr>
        <w:spacing w:after="0" w:line="240" w:lineRule="exact"/>
        <w:jc w:val="both"/>
        <w:rPr>
          <w:rFonts w:eastAsia="Times New Roman" w:cstheme="minorHAnsi"/>
          <w:color w:val="000000"/>
          <w:sz w:val="20"/>
          <w:szCs w:val="20"/>
        </w:rPr>
      </w:pPr>
      <w:bookmarkStart w:id="39" w:name="_Hlk162623633"/>
      <w:r>
        <w:rPr>
          <w:rFonts w:eastAsia="Times New Roman" w:cstheme="minorHAnsi"/>
          <w:color w:val="000000"/>
          <w:sz w:val="20"/>
          <w:szCs w:val="20"/>
        </w:rPr>
        <w:lastRenderedPageBreak/>
        <w:t>La Clause</w:t>
      </w:r>
      <w:r w:rsidR="00AF5209" w:rsidRPr="00647674">
        <w:rPr>
          <w:rFonts w:eastAsia="Times New Roman" w:cstheme="minorHAnsi"/>
          <w:color w:val="000000"/>
          <w:sz w:val="20"/>
          <w:szCs w:val="20"/>
        </w:rPr>
        <w:t xml:space="preserve"> 7.</w:t>
      </w:r>
      <w:r w:rsidR="00AF5209">
        <w:rPr>
          <w:rFonts w:eastAsia="Times New Roman" w:cstheme="minorHAnsi"/>
          <w:color w:val="000000"/>
          <w:sz w:val="20"/>
          <w:szCs w:val="20"/>
        </w:rPr>
        <w:t xml:space="preserve">8 </w:t>
      </w:r>
      <w:r w:rsidR="00AF5209" w:rsidRPr="00647674">
        <w:rPr>
          <w:rFonts w:eastAsia="Times New Roman" w:cstheme="minorHAnsi"/>
          <w:color w:val="000000"/>
          <w:sz w:val="20"/>
          <w:szCs w:val="20"/>
        </w:rPr>
        <w:t>des CCT Article 28 est complété</w:t>
      </w:r>
      <w:r w:rsidR="00761D90">
        <w:rPr>
          <w:rFonts w:eastAsia="Times New Roman" w:cstheme="minorHAnsi"/>
          <w:color w:val="000000"/>
          <w:sz w:val="20"/>
          <w:szCs w:val="20"/>
        </w:rPr>
        <w:t>e</w:t>
      </w:r>
      <w:r w:rsidR="00AF5209" w:rsidRPr="00647674">
        <w:rPr>
          <w:rFonts w:eastAsia="Times New Roman" w:cstheme="minorHAnsi"/>
          <w:color w:val="000000"/>
          <w:sz w:val="20"/>
          <w:szCs w:val="20"/>
        </w:rPr>
        <w:t xml:space="preserve"> </w:t>
      </w:r>
      <w:bookmarkEnd w:id="39"/>
      <w:r w:rsidR="00AF5209" w:rsidRPr="00647674">
        <w:rPr>
          <w:rFonts w:eastAsia="Times New Roman" w:cstheme="minorHAnsi"/>
          <w:color w:val="000000"/>
          <w:sz w:val="20"/>
          <w:szCs w:val="20"/>
        </w:rPr>
        <w:t xml:space="preserve">par les dispositions suivantes : </w:t>
      </w:r>
    </w:p>
    <w:p w14:paraId="6CBD796E" w14:textId="77777777" w:rsidR="000D18CA" w:rsidRPr="008E43EA" w:rsidRDefault="000D18CA" w:rsidP="00F66AFC">
      <w:pPr>
        <w:spacing w:after="0" w:line="240" w:lineRule="exact"/>
        <w:ind w:left="426" w:hanging="426"/>
        <w:jc w:val="both"/>
        <w:rPr>
          <w:highlight w:val="green"/>
        </w:rPr>
      </w:pPr>
    </w:p>
    <w:p w14:paraId="1AF769BF" w14:textId="5CC36289" w:rsidR="0045468C" w:rsidRDefault="009422E0" w:rsidP="00F66AFC">
      <w:pPr>
        <w:pStyle w:val="ProductList-Body"/>
        <w:tabs>
          <w:tab w:val="clear" w:pos="158"/>
          <w:tab w:val="left" w:pos="426"/>
        </w:tabs>
        <w:spacing w:line="240" w:lineRule="exact"/>
        <w:ind w:left="426" w:hanging="426"/>
        <w:jc w:val="both"/>
        <w:rPr>
          <w:sz w:val="20"/>
          <w:szCs w:val="20"/>
        </w:rPr>
      </w:pPr>
      <w:r>
        <w:rPr>
          <w:sz w:val="20"/>
          <w:szCs w:val="20"/>
        </w:rPr>
        <w:t xml:space="preserve">5.1. </w:t>
      </w:r>
      <w:r>
        <w:rPr>
          <w:sz w:val="20"/>
          <w:szCs w:val="20"/>
        </w:rPr>
        <w:tab/>
      </w:r>
      <w:r w:rsidR="007B35F8">
        <w:rPr>
          <w:sz w:val="20"/>
          <w:szCs w:val="20"/>
        </w:rPr>
        <w:t xml:space="preserve">Lorsqu’il envisage de recourir à un sous-traitant ultérieur </w:t>
      </w:r>
      <w:r w:rsidR="00E666EC">
        <w:rPr>
          <w:sz w:val="20"/>
          <w:szCs w:val="20"/>
        </w:rPr>
        <w:t xml:space="preserve">dans le cadre du </w:t>
      </w:r>
      <w:r w:rsidR="009B1114">
        <w:rPr>
          <w:sz w:val="20"/>
          <w:szCs w:val="20"/>
        </w:rPr>
        <w:t>c</w:t>
      </w:r>
      <w:r w:rsidR="00F722CB">
        <w:rPr>
          <w:sz w:val="20"/>
          <w:szCs w:val="20"/>
        </w:rPr>
        <w:t>ontrat</w:t>
      </w:r>
      <w:r w:rsidR="00E666EC">
        <w:rPr>
          <w:sz w:val="20"/>
          <w:szCs w:val="20"/>
        </w:rPr>
        <w:t xml:space="preserve"> </w:t>
      </w:r>
      <w:r w:rsidR="007B35F8">
        <w:rPr>
          <w:sz w:val="20"/>
          <w:szCs w:val="20"/>
        </w:rPr>
        <w:t xml:space="preserve">et que cette sous-traitance impliquerait un transfert de données vers un pays hors de l’EEE, le </w:t>
      </w:r>
      <w:r w:rsidR="00DF317B">
        <w:rPr>
          <w:sz w:val="20"/>
          <w:szCs w:val="20"/>
        </w:rPr>
        <w:t>sous</w:t>
      </w:r>
      <w:r w:rsidR="007B35F8">
        <w:rPr>
          <w:sz w:val="20"/>
          <w:szCs w:val="20"/>
        </w:rPr>
        <w:t>-traitant s’engage</w:t>
      </w:r>
      <w:r w:rsidR="0045468C">
        <w:rPr>
          <w:sz w:val="20"/>
          <w:szCs w:val="20"/>
        </w:rPr>
        <w:t> :</w:t>
      </w:r>
    </w:p>
    <w:p w14:paraId="52CADD92" w14:textId="3A82BA99" w:rsidR="0045468C" w:rsidRDefault="0045468C" w:rsidP="00F66AFC">
      <w:pPr>
        <w:pStyle w:val="ProductList-Body"/>
        <w:tabs>
          <w:tab w:val="clear" w:pos="158"/>
          <w:tab w:val="left" w:pos="426"/>
        </w:tabs>
        <w:spacing w:line="240" w:lineRule="exact"/>
        <w:ind w:left="426" w:hanging="426"/>
        <w:jc w:val="both"/>
        <w:rPr>
          <w:sz w:val="20"/>
          <w:szCs w:val="20"/>
        </w:rPr>
      </w:pPr>
      <w:r>
        <w:rPr>
          <w:sz w:val="20"/>
          <w:szCs w:val="20"/>
        </w:rPr>
        <w:tab/>
      </w:r>
    </w:p>
    <w:p w14:paraId="6015AA0D" w14:textId="1A09D805" w:rsidR="0045468C" w:rsidRPr="00D92205" w:rsidRDefault="0045468C" w:rsidP="00F66AFC">
      <w:pPr>
        <w:pStyle w:val="ProductList-Body"/>
        <w:numPr>
          <w:ilvl w:val="0"/>
          <w:numId w:val="89"/>
        </w:numPr>
        <w:tabs>
          <w:tab w:val="clear" w:pos="158"/>
          <w:tab w:val="left" w:pos="426"/>
        </w:tabs>
        <w:spacing w:line="240" w:lineRule="exact"/>
        <w:jc w:val="both"/>
        <w:rPr>
          <w:rFonts w:cstheme="minorHAnsi"/>
          <w:sz w:val="20"/>
          <w:szCs w:val="20"/>
        </w:rPr>
      </w:pPr>
      <w:r w:rsidRPr="00D92205">
        <w:rPr>
          <w:rFonts w:cstheme="minorHAnsi"/>
          <w:sz w:val="20"/>
          <w:szCs w:val="20"/>
        </w:rPr>
        <w:t xml:space="preserve">à mettre en place les </w:t>
      </w:r>
      <w:r w:rsidR="00ED1D7B" w:rsidRPr="001934FC">
        <w:rPr>
          <w:rFonts w:cstheme="minorHAnsi"/>
          <w:sz w:val="20"/>
          <w:szCs w:val="20"/>
        </w:rPr>
        <w:t>CCT Transferts - module 3</w:t>
      </w:r>
      <w:r w:rsidRPr="00D92205">
        <w:rPr>
          <w:rFonts w:cstheme="minorHAnsi"/>
          <w:sz w:val="20"/>
          <w:szCs w:val="20"/>
        </w:rPr>
        <w:t xml:space="preserve"> de la Commission européenne</w:t>
      </w:r>
      <w:r w:rsidR="00855C3E">
        <w:rPr>
          <w:rStyle w:val="Appelnotedebasdep"/>
          <w:rFonts w:cstheme="minorHAnsi"/>
          <w:sz w:val="20"/>
          <w:szCs w:val="20"/>
        </w:rPr>
        <w:footnoteReference w:id="3"/>
      </w:r>
      <w:r w:rsidRPr="00D92205">
        <w:rPr>
          <w:rFonts w:cstheme="minorHAnsi"/>
          <w:sz w:val="20"/>
          <w:szCs w:val="20"/>
        </w:rPr>
        <w:t xml:space="preserve"> avec chaque sous-traitant ultérieur concerné</w:t>
      </w:r>
      <w:r w:rsidR="00C0425E">
        <w:rPr>
          <w:rFonts w:cstheme="minorHAnsi"/>
          <w:sz w:val="20"/>
          <w:szCs w:val="20"/>
        </w:rPr>
        <w:t>,</w:t>
      </w:r>
      <w:r w:rsidRPr="00D92205">
        <w:rPr>
          <w:rFonts w:cstheme="minorHAnsi"/>
          <w:sz w:val="20"/>
          <w:szCs w:val="20"/>
        </w:rPr>
        <w:t xml:space="preserve"> si les transferts de données entre le </w:t>
      </w:r>
      <w:r w:rsidR="00ED1D7B">
        <w:rPr>
          <w:rFonts w:cstheme="minorHAnsi"/>
          <w:sz w:val="20"/>
          <w:szCs w:val="20"/>
        </w:rPr>
        <w:t>s</w:t>
      </w:r>
      <w:r w:rsidRPr="00D92205">
        <w:rPr>
          <w:rFonts w:cstheme="minorHAnsi"/>
          <w:sz w:val="20"/>
          <w:szCs w:val="20"/>
        </w:rPr>
        <w:t>ous-traitant et le(s) sous-traitant(s) ultérieur(s) ne sont pas couverts</w:t>
      </w:r>
      <w:r w:rsidR="00C0425E">
        <w:rPr>
          <w:rFonts w:cstheme="minorHAnsi"/>
          <w:sz w:val="20"/>
          <w:szCs w:val="20"/>
        </w:rPr>
        <w:t> </w:t>
      </w:r>
      <w:r w:rsidR="00ED1D7B">
        <w:rPr>
          <w:rFonts w:cstheme="minorHAnsi"/>
          <w:sz w:val="20"/>
          <w:szCs w:val="20"/>
        </w:rPr>
        <w:t>:</w:t>
      </w:r>
      <w:r w:rsidRPr="00D92205">
        <w:rPr>
          <w:rFonts w:cstheme="minorHAnsi"/>
          <w:sz w:val="20"/>
          <w:szCs w:val="20"/>
        </w:rPr>
        <w:t xml:space="preserve"> </w:t>
      </w:r>
      <w:r w:rsidR="00855C3E" w:rsidRPr="001914A1">
        <w:rPr>
          <w:rFonts w:cstheme="minorHAnsi"/>
          <w:sz w:val="20"/>
          <w:szCs w:val="20"/>
        </w:rPr>
        <w:t xml:space="preserve">(i) </w:t>
      </w:r>
      <w:r w:rsidRPr="00D92205">
        <w:rPr>
          <w:rFonts w:cstheme="minorHAnsi"/>
          <w:sz w:val="20"/>
          <w:szCs w:val="20"/>
        </w:rPr>
        <w:t>par une décision d’adéquation au sens de l’article 45 du RGPD (cf. la liste tenue à jour par la Cnil</w:t>
      </w:r>
      <w:r w:rsidR="0029463B">
        <w:rPr>
          <w:rStyle w:val="Appelnotedebasdep"/>
          <w:rFonts w:cstheme="minorHAnsi"/>
          <w:sz w:val="20"/>
          <w:szCs w:val="20"/>
        </w:rPr>
        <w:footnoteReference w:id="4"/>
      </w:r>
      <w:r w:rsidRPr="00D92205">
        <w:rPr>
          <w:rFonts w:cstheme="minorHAnsi"/>
          <w:sz w:val="20"/>
          <w:szCs w:val="20"/>
        </w:rPr>
        <w:t xml:space="preserve">), </w:t>
      </w:r>
      <w:r w:rsidR="00855C3E">
        <w:rPr>
          <w:rFonts w:cstheme="minorHAnsi"/>
          <w:sz w:val="20"/>
          <w:szCs w:val="20"/>
        </w:rPr>
        <w:t xml:space="preserve">(ii) </w:t>
      </w:r>
      <w:r w:rsidRPr="00D92205">
        <w:rPr>
          <w:rFonts w:cstheme="minorHAnsi"/>
          <w:sz w:val="20"/>
          <w:szCs w:val="20"/>
        </w:rPr>
        <w:t>ou pour le cas spécifique des Etats-Unis</w:t>
      </w:r>
      <w:r w:rsidR="00855C3E">
        <w:rPr>
          <w:rFonts w:cstheme="minorHAnsi"/>
          <w:sz w:val="20"/>
          <w:szCs w:val="20"/>
        </w:rPr>
        <w:t xml:space="preserve">, </w:t>
      </w:r>
      <w:r w:rsidRPr="00D92205">
        <w:rPr>
          <w:rFonts w:cstheme="minorHAnsi"/>
          <w:sz w:val="20"/>
          <w:szCs w:val="20"/>
        </w:rPr>
        <w:t xml:space="preserve">si le(s) sous-traitant(s) ultérieur(s) ne figure(nt) pas dans la </w:t>
      </w:r>
      <w:r w:rsidRPr="00D92205">
        <w:rPr>
          <w:sz w:val="20"/>
          <w:szCs w:val="20"/>
        </w:rPr>
        <w:t>liste des organismes certifiés</w:t>
      </w:r>
      <w:r w:rsidRPr="00D92205">
        <w:rPr>
          <w:rFonts w:cstheme="minorHAnsi"/>
          <w:sz w:val="20"/>
          <w:szCs w:val="20"/>
        </w:rPr>
        <w:t xml:space="preserve"> au titre du </w:t>
      </w:r>
      <w:r w:rsidR="000B513F" w:rsidRPr="009D79AF">
        <w:rPr>
          <w:rFonts w:cstheme="minorHAnsi"/>
          <w:sz w:val="20"/>
          <w:szCs w:val="20"/>
        </w:rPr>
        <w:t>DPF</w:t>
      </w:r>
      <w:r w:rsidRPr="00D92205">
        <w:rPr>
          <w:rFonts w:cstheme="minorHAnsi"/>
          <w:sz w:val="20"/>
          <w:szCs w:val="20"/>
        </w:rPr>
        <w:t xml:space="preserve"> pour les traitements et/ou données concerné(e)s, (i</w:t>
      </w:r>
      <w:r w:rsidR="00855C3E">
        <w:rPr>
          <w:rFonts w:cstheme="minorHAnsi"/>
          <w:sz w:val="20"/>
          <w:szCs w:val="20"/>
        </w:rPr>
        <w:t>i</w:t>
      </w:r>
      <w:r w:rsidRPr="00D92205">
        <w:rPr>
          <w:rFonts w:cstheme="minorHAnsi"/>
          <w:sz w:val="20"/>
          <w:szCs w:val="20"/>
        </w:rPr>
        <w:t>i) par des règles d’entreprises contraignantes – « BCR » au sens de l’article 47 du RGPD</w:t>
      </w:r>
      <w:r w:rsidR="00855C3E">
        <w:rPr>
          <w:rFonts w:cstheme="minorHAnsi"/>
          <w:sz w:val="20"/>
          <w:szCs w:val="20"/>
        </w:rPr>
        <w:t xml:space="preserve"> </w:t>
      </w:r>
      <w:r w:rsidRPr="00D92205">
        <w:rPr>
          <w:rFonts w:cstheme="minorHAnsi"/>
          <w:sz w:val="20"/>
          <w:szCs w:val="20"/>
        </w:rPr>
        <w:t xml:space="preserve">en cas de transferts intragroupe, </w:t>
      </w:r>
      <w:r w:rsidR="00855C3E" w:rsidRPr="00146304">
        <w:rPr>
          <w:rFonts w:cstheme="minorHAnsi"/>
          <w:sz w:val="20"/>
          <w:szCs w:val="20"/>
        </w:rPr>
        <w:t>ni</w:t>
      </w:r>
      <w:r w:rsidR="00855C3E" w:rsidRPr="00855C3E">
        <w:rPr>
          <w:rFonts w:cstheme="minorHAnsi"/>
          <w:sz w:val="20"/>
          <w:szCs w:val="20"/>
        </w:rPr>
        <w:t xml:space="preserve"> </w:t>
      </w:r>
      <w:r w:rsidRPr="00D92205">
        <w:rPr>
          <w:rFonts w:cstheme="minorHAnsi"/>
          <w:sz w:val="20"/>
          <w:szCs w:val="20"/>
        </w:rPr>
        <w:t>(iii) par tout autre outil d’encadrement des transferts valable au sens de l’article 46 du RGP</w:t>
      </w:r>
      <w:r w:rsidR="00855C3E" w:rsidRPr="00D92205">
        <w:rPr>
          <w:rFonts w:cstheme="minorHAnsi"/>
          <w:sz w:val="20"/>
          <w:szCs w:val="20"/>
        </w:rPr>
        <w:t xml:space="preserve">D ; </w:t>
      </w:r>
    </w:p>
    <w:p w14:paraId="415C9C79" w14:textId="31147426" w:rsidR="00855C3E" w:rsidRPr="00855C3E"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 xml:space="preserve">avant tout transfert, à procéder à l’analyse du droit du pays </w:t>
      </w:r>
      <w:r w:rsidR="00ED1D7B">
        <w:rPr>
          <w:sz w:val="20"/>
          <w:szCs w:val="20"/>
        </w:rPr>
        <w:t>tiers</w:t>
      </w:r>
      <w:r w:rsidR="00C0425E">
        <w:rPr>
          <w:sz w:val="20"/>
          <w:szCs w:val="20"/>
        </w:rPr>
        <w:t xml:space="preserve"> vers lequel sont transférées les données</w:t>
      </w:r>
      <w:r w:rsidRPr="00855C3E">
        <w:rPr>
          <w:sz w:val="20"/>
          <w:szCs w:val="20"/>
        </w:rPr>
        <w:t>, afin de déterminer si le recours aux CCT Transferts – module 3 (ou à tout autre outil de transfert valable au sens des articles 46 et s</w:t>
      </w:r>
      <w:r w:rsidR="00C0425E">
        <w:rPr>
          <w:sz w:val="20"/>
          <w:szCs w:val="20"/>
        </w:rPr>
        <w:t>uivants du RGPD)</w:t>
      </w:r>
      <w:r w:rsidRPr="00855C3E">
        <w:rPr>
          <w:sz w:val="20"/>
          <w:szCs w:val="20"/>
        </w:rPr>
        <w:t xml:space="preserve"> suffirait à assurer la conformité des transferts de données au regard de la réglementation applicable (notamment les recommandations 02/2020 du Comité européen de la protection des données ou « </w:t>
      </w:r>
      <w:r w:rsidRPr="00E34EF5">
        <w:rPr>
          <w:b/>
          <w:bCs/>
          <w:sz w:val="20"/>
          <w:szCs w:val="20"/>
        </w:rPr>
        <w:t>CEPD </w:t>
      </w:r>
      <w:r w:rsidRPr="00855C3E">
        <w:rPr>
          <w:sz w:val="20"/>
          <w:szCs w:val="20"/>
        </w:rPr>
        <w:t>»</w:t>
      </w:r>
      <w:r w:rsidRPr="00855C3E">
        <w:rPr>
          <w:rStyle w:val="Appelnotedebasdep"/>
          <w:sz w:val="20"/>
          <w:szCs w:val="20"/>
        </w:rPr>
        <w:footnoteReference w:id="5"/>
      </w:r>
      <w:r w:rsidRPr="00855C3E">
        <w:rPr>
          <w:sz w:val="20"/>
          <w:szCs w:val="20"/>
        </w:rPr>
        <w:t>) ;</w:t>
      </w:r>
    </w:p>
    <w:p w14:paraId="2995E3EC" w14:textId="7F966576" w:rsidR="006B1E5B" w:rsidRDefault="00855C3E" w:rsidP="00F66AFC">
      <w:pPr>
        <w:pStyle w:val="ProductList-Body"/>
        <w:numPr>
          <w:ilvl w:val="0"/>
          <w:numId w:val="89"/>
        </w:numPr>
        <w:tabs>
          <w:tab w:val="clear" w:pos="158"/>
          <w:tab w:val="left" w:pos="426"/>
        </w:tabs>
        <w:spacing w:line="240" w:lineRule="exact"/>
        <w:jc w:val="both"/>
        <w:rPr>
          <w:sz w:val="20"/>
          <w:szCs w:val="20"/>
        </w:rPr>
      </w:pPr>
      <w:r w:rsidRPr="00855C3E">
        <w:rPr>
          <w:sz w:val="20"/>
          <w:szCs w:val="20"/>
        </w:rPr>
        <w:t>p</w:t>
      </w:r>
      <w:r w:rsidR="00E30A7B" w:rsidRPr="00855C3E">
        <w:rPr>
          <w:sz w:val="20"/>
          <w:szCs w:val="20"/>
        </w:rPr>
        <w:t xml:space="preserve">our le cas où </w:t>
      </w:r>
      <w:r w:rsidR="007B35F8" w:rsidRPr="00855C3E">
        <w:rPr>
          <w:sz w:val="20"/>
          <w:szCs w:val="20"/>
        </w:rPr>
        <w:t xml:space="preserve">les CCT Transferts - module 3 (ou tout autre outil de transfert utilisé) </w:t>
      </w:r>
      <w:r w:rsidR="00E30A7B" w:rsidRPr="00855C3E">
        <w:rPr>
          <w:sz w:val="20"/>
          <w:szCs w:val="20"/>
        </w:rPr>
        <w:t>ne s’avérerai</w:t>
      </w:r>
      <w:r w:rsidR="00E666EC" w:rsidRPr="00855C3E">
        <w:rPr>
          <w:sz w:val="20"/>
          <w:szCs w:val="20"/>
        </w:rPr>
        <w:t>(</w:t>
      </w:r>
      <w:r w:rsidR="00E30A7B" w:rsidRPr="00855C3E">
        <w:rPr>
          <w:sz w:val="20"/>
          <w:szCs w:val="20"/>
        </w:rPr>
        <w:t>en</w:t>
      </w:r>
      <w:r w:rsidR="00E666EC" w:rsidRPr="00855C3E">
        <w:rPr>
          <w:sz w:val="20"/>
          <w:szCs w:val="20"/>
        </w:rPr>
        <w:t>)</w:t>
      </w:r>
      <w:r w:rsidR="00E30A7B" w:rsidRPr="00855C3E">
        <w:rPr>
          <w:sz w:val="20"/>
          <w:szCs w:val="20"/>
        </w:rPr>
        <w:t xml:space="preserve">t </w:t>
      </w:r>
      <w:r w:rsidR="009349AD" w:rsidRPr="00855C3E">
        <w:rPr>
          <w:sz w:val="20"/>
          <w:szCs w:val="20"/>
        </w:rPr>
        <w:t xml:space="preserve">pas </w:t>
      </w:r>
      <w:r w:rsidR="00E30A7B" w:rsidRPr="00855C3E">
        <w:rPr>
          <w:sz w:val="20"/>
          <w:szCs w:val="20"/>
        </w:rPr>
        <w:t>suffisant</w:t>
      </w:r>
      <w:r w:rsidR="00E666EC" w:rsidRPr="00855C3E">
        <w:rPr>
          <w:sz w:val="20"/>
          <w:szCs w:val="20"/>
        </w:rPr>
        <w:t>(</w:t>
      </w:r>
      <w:r w:rsidR="00E30A7B" w:rsidRPr="00855C3E">
        <w:rPr>
          <w:sz w:val="20"/>
          <w:szCs w:val="20"/>
        </w:rPr>
        <w:t>s</w:t>
      </w:r>
      <w:r w:rsidR="00E666EC" w:rsidRPr="00855C3E">
        <w:rPr>
          <w:sz w:val="20"/>
          <w:szCs w:val="20"/>
        </w:rPr>
        <w:t>)</w:t>
      </w:r>
      <w:r w:rsidR="00E30A7B" w:rsidRPr="00855C3E">
        <w:rPr>
          <w:sz w:val="20"/>
          <w:szCs w:val="20"/>
        </w:rPr>
        <w:t xml:space="preserve"> pour garantir un niveau de protection adéquat aux données</w:t>
      </w:r>
      <w:r>
        <w:rPr>
          <w:sz w:val="20"/>
          <w:szCs w:val="20"/>
        </w:rPr>
        <w:t xml:space="preserve"> au regard de la réglementation applicable </w:t>
      </w:r>
      <w:r w:rsidRPr="00855C3E">
        <w:rPr>
          <w:sz w:val="20"/>
          <w:szCs w:val="20"/>
        </w:rPr>
        <w:t xml:space="preserve">: </w:t>
      </w:r>
      <w:r w:rsidR="005E5D61" w:rsidRPr="00855C3E">
        <w:rPr>
          <w:sz w:val="20"/>
          <w:szCs w:val="20"/>
        </w:rPr>
        <w:t xml:space="preserve">à </w:t>
      </w:r>
      <w:r w:rsidR="007B35F8" w:rsidRPr="00855C3E">
        <w:rPr>
          <w:sz w:val="20"/>
          <w:szCs w:val="20"/>
        </w:rPr>
        <w:t xml:space="preserve">ajouter aux </w:t>
      </w:r>
      <w:bookmarkStart w:id="40" w:name="_Hlk162540592"/>
      <w:r w:rsidR="007B35F8" w:rsidRPr="00855C3E">
        <w:rPr>
          <w:sz w:val="20"/>
          <w:szCs w:val="20"/>
        </w:rPr>
        <w:t xml:space="preserve">CCT Transferts – module 3 </w:t>
      </w:r>
      <w:bookmarkEnd w:id="40"/>
      <w:r w:rsidR="007B35F8" w:rsidRPr="00855C3E">
        <w:rPr>
          <w:sz w:val="20"/>
          <w:szCs w:val="20"/>
        </w:rPr>
        <w:t xml:space="preserve">(ou à </w:t>
      </w:r>
      <w:r w:rsidR="00E666EC" w:rsidRPr="00855C3E">
        <w:rPr>
          <w:sz w:val="20"/>
          <w:szCs w:val="20"/>
        </w:rPr>
        <w:t>l’</w:t>
      </w:r>
      <w:r w:rsidR="007B35F8" w:rsidRPr="00855C3E">
        <w:rPr>
          <w:sz w:val="20"/>
          <w:szCs w:val="20"/>
        </w:rPr>
        <w:t>outil de transfert utilisé)</w:t>
      </w:r>
      <w:r w:rsidR="005E5D61" w:rsidRPr="00855C3E">
        <w:rPr>
          <w:sz w:val="20"/>
          <w:szCs w:val="20"/>
        </w:rPr>
        <w:t xml:space="preserve"> toute mesure supplémentaire nécessaire en vue de </w:t>
      </w:r>
      <w:r>
        <w:rPr>
          <w:sz w:val="20"/>
          <w:szCs w:val="20"/>
        </w:rPr>
        <w:t>respecter</w:t>
      </w:r>
      <w:r w:rsidR="005E5D61" w:rsidRPr="00855C3E">
        <w:rPr>
          <w:sz w:val="20"/>
          <w:szCs w:val="20"/>
        </w:rPr>
        <w:t xml:space="preserve"> les exigences </w:t>
      </w:r>
      <w:r>
        <w:rPr>
          <w:sz w:val="20"/>
          <w:szCs w:val="20"/>
        </w:rPr>
        <w:t>de</w:t>
      </w:r>
      <w:r w:rsidR="005E5D61" w:rsidRPr="00855C3E">
        <w:rPr>
          <w:sz w:val="20"/>
          <w:szCs w:val="20"/>
        </w:rPr>
        <w:t xml:space="preserve"> la réglementation </w:t>
      </w:r>
      <w:r w:rsidR="00944295">
        <w:rPr>
          <w:sz w:val="20"/>
          <w:szCs w:val="20"/>
        </w:rPr>
        <w:t>applicable</w:t>
      </w:r>
      <w:r w:rsidR="00E666EC" w:rsidRPr="00855C3E">
        <w:rPr>
          <w:sz w:val="20"/>
          <w:szCs w:val="20"/>
        </w:rPr>
        <w:t xml:space="preserve"> (notamment les recommandations 0</w:t>
      </w:r>
      <w:r w:rsidR="009A5A74" w:rsidRPr="00855C3E">
        <w:rPr>
          <w:sz w:val="20"/>
          <w:szCs w:val="20"/>
        </w:rPr>
        <w:t>1</w:t>
      </w:r>
      <w:r w:rsidR="00E666EC" w:rsidRPr="00855C3E">
        <w:rPr>
          <w:sz w:val="20"/>
          <w:szCs w:val="20"/>
        </w:rPr>
        <w:t>/2020 du CEPD</w:t>
      </w:r>
      <w:r w:rsidR="00E666EC" w:rsidRPr="00855C3E">
        <w:rPr>
          <w:rStyle w:val="Appelnotedebasdep"/>
          <w:sz w:val="20"/>
          <w:szCs w:val="20"/>
        </w:rPr>
        <w:footnoteReference w:id="6"/>
      </w:r>
      <w:r w:rsidR="00E666EC" w:rsidRPr="00855C3E">
        <w:rPr>
          <w:sz w:val="20"/>
          <w:szCs w:val="20"/>
        </w:rPr>
        <w:t>).</w:t>
      </w:r>
    </w:p>
    <w:p w14:paraId="47BF52CF" w14:textId="77777777" w:rsidR="0005677F" w:rsidRPr="00855C3E" w:rsidRDefault="0005677F" w:rsidP="00F66AFC">
      <w:pPr>
        <w:pStyle w:val="ProductList-Body"/>
        <w:tabs>
          <w:tab w:val="clear" w:pos="158"/>
          <w:tab w:val="left" w:pos="426"/>
        </w:tabs>
        <w:spacing w:line="240" w:lineRule="exact"/>
        <w:ind w:left="360"/>
        <w:jc w:val="both"/>
        <w:rPr>
          <w:sz w:val="20"/>
          <w:szCs w:val="20"/>
        </w:rPr>
      </w:pPr>
    </w:p>
    <w:p w14:paraId="353BDA3B" w14:textId="111EA6BB" w:rsidR="009422E0" w:rsidRDefault="009422E0" w:rsidP="00F66AFC">
      <w:pPr>
        <w:pStyle w:val="ProductList-Body"/>
        <w:tabs>
          <w:tab w:val="clear" w:pos="158"/>
        </w:tabs>
        <w:spacing w:line="240" w:lineRule="exact"/>
        <w:ind w:left="426" w:hanging="426"/>
        <w:jc w:val="both"/>
        <w:rPr>
          <w:sz w:val="20"/>
          <w:szCs w:val="20"/>
        </w:rPr>
      </w:pPr>
      <w:r>
        <w:rPr>
          <w:sz w:val="20"/>
          <w:szCs w:val="20"/>
        </w:rPr>
        <w:t xml:space="preserve">5.2. </w:t>
      </w:r>
      <w:r w:rsidR="00707EB4" w:rsidRPr="008E43EA">
        <w:rPr>
          <w:sz w:val="20"/>
          <w:szCs w:val="20"/>
        </w:rPr>
        <w:t>Dans la détermination des mesures</w:t>
      </w:r>
      <w:r w:rsidR="009351BF" w:rsidRPr="008E43EA">
        <w:rPr>
          <w:sz w:val="20"/>
          <w:szCs w:val="20"/>
        </w:rPr>
        <w:t xml:space="preserve"> supplémentaires nécessaires</w:t>
      </w:r>
      <w:r w:rsidR="00E30A7B" w:rsidRPr="008E43EA">
        <w:rPr>
          <w:sz w:val="20"/>
          <w:szCs w:val="20"/>
        </w:rPr>
        <w:t xml:space="preserve">, </w:t>
      </w:r>
      <w:r w:rsidR="004F0681" w:rsidRPr="008E43EA">
        <w:rPr>
          <w:sz w:val="20"/>
          <w:szCs w:val="20"/>
        </w:rPr>
        <w:t xml:space="preserve">le cas échéant, </w:t>
      </w:r>
      <w:r w:rsidR="00A50363" w:rsidRPr="008E43EA">
        <w:rPr>
          <w:sz w:val="20"/>
          <w:szCs w:val="20"/>
        </w:rPr>
        <w:t xml:space="preserve">le </w:t>
      </w:r>
      <w:r w:rsidR="00DF317B">
        <w:rPr>
          <w:sz w:val="20"/>
          <w:szCs w:val="20"/>
        </w:rPr>
        <w:t>sous</w:t>
      </w:r>
      <w:r w:rsidR="00A84E24" w:rsidRPr="008E43EA">
        <w:rPr>
          <w:sz w:val="20"/>
          <w:szCs w:val="20"/>
        </w:rPr>
        <w:t>-traitant</w:t>
      </w:r>
      <w:r w:rsidR="00707EB4" w:rsidRPr="008E43EA">
        <w:rPr>
          <w:sz w:val="20"/>
          <w:szCs w:val="20"/>
        </w:rPr>
        <w:t xml:space="preserve"> tient compte de la nature, de l’importance, du contexte et de la portée du traitement des données à caractère personnel, ainsi que des </w:t>
      </w:r>
      <w:r w:rsidR="0055649E" w:rsidRPr="008E43EA">
        <w:rPr>
          <w:sz w:val="20"/>
          <w:szCs w:val="20"/>
        </w:rPr>
        <w:t>risques</w:t>
      </w:r>
      <w:r w:rsidR="00707EB4" w:rsidRPr="008E43EA">
        <w:rPr>
          <w:sz w:val="20"/>
          <w:szCs w:val="20"/>
        </w:rPr>
        <w:t xml:space="preserve"> liés à l’utilisation des données pour les personnes concernées. </w:t>
      </w:r>
    </w:p>
    <w:p w14:paraId="30CB424F" w14:textId="7C429FE0" w:rsidR="006B1E5B" w:rsidRDefault="009422E0" w:rsidP="00F66AFC">
      <w:pPr>
        <w:pStyle w:val="ProductList-Body"/>
        <w:tabs>
          <w:tab w:val="clear" w:pos="158"/>
        </w:tabs>
        <w:spacing w:line="240" w:lineRule="exact"/>
        <w:ind w:left="426" w:hanging="426"/>
        <w:jc w:val="both"/>
        <w:rPr>
          <w:sz w:val="20"/>
          <w:szCs w:val="20"/>
        </w:rPr>
      </w:pPr>
      <w:r>
        <w:rPr>
          <w:sz w:val="20"/>
          <w:szCs w:val="20"/>
        </w:rPr>
        <w:t xml:space="preserve">5.3. </w:t>
      </w:r>
      <w:r w:rsidR="00FE2D09">
        <w:rPr>
          <w:sz w:val="20"/>
          <w:szCs w:val="20"/>
        </w:rPr>
        <w:tab/>
      </w:r>
      <w:r w:rsidR="00707EB4" w:rsidRPr="008E43EA">
        <w:rPr>
          <w:sz w:val="20"/>
          <w:szCs w:val="20"/>
        </w:rPr>
        <w:t xml:space="preserve">L’ensemble de ces garanties </w:t>
      </w:r>
      <w:r w:rsidR="00ED1D7B">
        <w:rPr>
          <w:sz w:val="20"/>
          <w:szCs w:val="20"/>
        </w:rPr>
        <w:t xml:space="preserve">permettant d’encadrer valablement les transferts </w:t>
      </w:r>
      <w:r w:rsidR="00707EB4" w:rsidRPr="008E43EA">
        <w:rPr>
          <w:sz w:val="20"/>
          <w:szCs w:val="20"/>
        </w:rPr>
        <w:t xml:space="preserve">doit être stipulé au contrat conclu entre le </w:t>
      </w:r>
      <w:r w:rsidR="00DF317B">
        <w:rPr>
          <w:sz w:val="20"/>
          <w:szCs w:val="20"/>
        </w:rPr>
        <w:t>sous</w:t>
      </w:r>
      <w:r w:rsidR="00A84E24" w:rsidRPr="008E43EA">
        <w:rPr>
          <w:sz w:val="20"/>
          <w:szCs w:val="20"/>
        </w:rPr>
        <w:t>-traitant</w:t>
      </w:r>
      <w:r w:rsidR="00707EB4" w:rsidRPr="008E43EA">
        <w:rPr>
          <w:sz w:val="20"/>
          <w:szCs w:val="20"/>
        </w:rPr>
        <w:t xml:space="preserve"> et</w:t>
      </w:r>
      <w:r w:rsidR="008E41AC">
        <w:rPr>
          <w:sz w:val="20"/>
          <w:szCs w:val="20"/>
        </w:rPr>
        <w:t xml:space="preserve"> </w:t>
      </w:r>
      <w:r w:rsidR="00707EB4" w:rsidRPr="008E43EA">
        <w:rPr>
          <w:sz w:val="20"/>
          <w:szCs w:val="20"/>
        </w:rPr>
        <w:t>le</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sous-traitant</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w:t>
      </w:r>
      <w:r w:rsidR="0055649E" w:rsidRPr="008E43EA">
        <w:rPr>
          <w:sz w:val="20"/>
          <w:szCs w:val="20"/>
        </w:rPr>
        <w:t>ultérieur</w:t>
      </w:r>
      <w:r w:rsidR="008E41AC">
        <w:rPr>
          <w:sz w:val="20"/>
          <w:szCs w:val="20"/>
        </w:rPr>
        <w:t>(</w:t>
      </w:r>
      <w:r w:rsidR="0055649E" w:rsidRPr="008E43EA">
        <w:rPr>
          <w:sz w:val="20"/>
          <w:szCs w:val="20"/>
        </w:rPr>
        <w:t>s</w:t>
      </w:r>
      <w:r w:rsidR="008E41AC">
        <w:rPr>
          <w:sz w:val="20"/>
          <w:szCs w:val="20"/>
        </w:rPr>
        <w:t>)</w:t>
      </w:r>
      <w:r w:rsidR="0055649E" w:rsidRPr="008E43EA">
        <w:rPr>
          <w:sz w:val="20"/>
          <w:szCs w:val="20"/>
        </w:rPr>
        <w:t xml:space="preserve"> </w:t>
      </w:r>
      <w:r w:rsidR="00707EB4" w:rsidRPr="008E43EA">
        <w:rPr>
          <w:sz w:val="20"/>
          <w:szCs w:val="20"/>
        </w:rPr>
        <w:t>appelé</w:t>
      </w:r>
      <w:r w:rsidR="008E41AC">
        <w:rPr>
          <w:sz w:val="20"/>
          <w:szCs w:val="20"/>
        </w:rPr>
        <w:t>(</w:t>
      </w:r>
      <w:r w:rsidR="00707EB4" w:rsidRPr="008E43EA">
        <w:rPr>
          <w:sz w:val="20"/>
          <w:szCs w:val="20"/>
        </w:rPr>
        <w:t>s</w:t>
      </w:r>
      <w:r w:rsidR="008E41AC">
        <w:rPr>
          <w:sz w:val="20"/>
          <w:szCs w:val="20"/>
        </w:rPr>
        <w:t>)</w:t>
      </w:r>
      <w:r w:rsidR="00707EB4" w:rsidRPr="008E43EA">
        <w:rPr>
          <w:sz w:val="20"/>
          <w:szCs w:val="20"/>
        </w:rPr>
        <w:t xml:space="preserve"> à traiter des données à caractère personnel en dehors de l</w:t>
      </w:r>
      <w:r w:rsidR="0055649E" w:rsidRPr="008E43EA">
        <w:rPr>
          <w:sz w:val="20"/>
          <w:szCs w:val="20"/>
        </w:rPr>
        <w:t>’</w:t>
      </w:r>
      <w:r w:rsidR="00AA0E66" w:rsidRPr="008E43EA">
        <w:rPr>
          <w:sz w:val="20"/>
          <w:szCs w:val="20"/>
        </w:rPr>
        <w:t>EE</w:t>
      </w:r>
      <w:r w:rsidR="0055649E" w:rsidRPr="008E43EA">
        <w:rPr>
          <w:sz w:val="20"/>
          <w:szCs w:val="20"/>
        </w:rPr>
        <w:t>E</w:t>
      </w:r>
      <w:r w:rsidR="00707EB4" w:rsidRPr="008E43EA">
        <w:rPr>
          <w:sz w:val="20"/>
          <w:szCs w:val="20"/>
        </w:rPr>
        <w:t>.</w:t>
      </w:r>
      <w:r w:rsidR="003D6F94">
        <w:rPr>
          <w:sz w:val="20"/>
          <w:szCs w:val="20"/>
        </w:rPr>
        <w:t xml:space="preserve"> </w:t>
      </w:r>
      <w:r w:rsidR="0065361C">
        <w:rPr>
          <w:sz w:val="20"/>
          <w:szCs w:val="20"/>
        </w:rPr>
        <w:t xml:space="preserve">Le </w:t>
      </w:r>
      <w:r w:rsidR="00DF317B">
        <w:rPr>
          <w:sz w:val="20"/>
          <w:szCs w:val="20"/>
        </w:rPr>
        <w:t>sous</w:t>
      </w:r>
      <w:r w:rsidR="0065361C">
        <w:rPr>
          <w:sz w:val="20"/>
          <w:szCs w:val="20"/>
        </w:rPr>
        <w:t xml:space="preserve">-traitant s’engage à fournir, sur simple demande du </w:t>
      </w:r>
      <w:r w:rsidR="00DF317B">
        <w:rPr>
          <w:sz w:val="20"/>
          <w:szCs w:val="20"/>
        </w:rPr>
        <w:t>responsable</w:t>
      </w:r>
      <w:r w:rsidR="0065361C">
        <w:rPr>
          <w:sz w:val="20"/>
          <w:szCs w:val="20"/>
        </w:rPr>
        <w:t xml:space="preserve"> de traitement, copie de l’acte juridique encadrant le transfert de données entre le </w:t>
      </w:r>
      <w:r w:rsidR="00DF317B">
        <w:rPr>
          <w:sz w:val="20"/>
          <w:szCs w:val="20"/>
        </w:rPr>
        <w:t>sous</w:t>
      </w:r>
      <w:r w:rsidR="0065361C">
        <w:rPr>
          <w:sz w:val="20"/>
          <w:szCs w:val="20"/>
        </w:rPr>
        <w:t>-traitant et son/ses sous-traitant(s) ultérieur(s), ainsi que</w:t>
      </w:r>
      <w:r w:rsidR="0065361C">
        <w:rPr>
          <w:rFonts w:cstheme="minorHAnsi"/>
          <w:sz w:val="20"/>
          <w:szCs w:val="20"/>
        </w:rPr>
        <w:t xml:space="preserve"> d</w:t>
      </w:r>
      <w:r w:rsidR="002957BC" w:rsidRPr="008E43EA">
        <w:rPr>
          <w:rFonts w:cstheme="minorHAnsi"/>
          <w:sz w:val="20"/>
          <w:szCs w:val="20"/>
        </w:rPr>
        <w:t>es</w:t>
      </w:r>
      <w:r w:rsidR="00A27DDE" w:rsidRPr="008E43EA">
        <w:rPr>
          <w:rFonts w:cstheme="minorHAnsi"/>
          <w:sz w:val="20"/>
          <w:szCs w:val="20"/>
        </w:rPr>
        <w:t xml:space="preserve"> mesures techniques, juridiques et/organisationnelles </w:t>
      </w:r>
      <w:r w:rsidR="005E5D61" w:rsidRPr="008E43EA">
        <w:rPr>
          <w:rFonts w:cstheme="minorHAnsi"/>
          <w:sz w:val="20"/>
          <w:szCs w:val="20"/>
        </w:rPr>
        <w:t>supplémentaire</w:t>
      </w:r>
      <w:r w:rsidR="00A27DDE" w:rsidRPr="008E43EA">
        <w:rPr>
          <w:rFonts w:cstheme="minorHAnsi"/>
          <w:sz w:val="20"/>
          <w:szCs w:val="20"/>
        </w:rPr>
        <w:t xml:space="preserve">s mises en œuvre </w:t>
      </w:r>
      <w:r w:rsidR="003D6F94" w:rsidRPr="001258F9">
        <w:rPr>
          <w:rFonts w:cstheme="minorHAnsi"/>
          <w:sz w:val="20"/>
          <w:szCs w:val="20"/>
        </w:rPr>
        <w:t xml:space="preserve">le cas échéant </w:t>
      </w:r>
      <w:r w:rsidR="00A27DDE" w:rsidRPr="008E43EA">
        <w:rPr>
          <w:rFonts w:cstheme="minorHAnsi"/>
          <w:sz w:val="20"/>
          <w:szCs w:val="20"/>
        </w:rPr>
        <w:t>aux fins d’apporter les « garanties appropriées » nécessaires audit transfert</w:t>
      </w:r>
      <w:r w:rsidR="001934FC">
        <w:rPr>
          <w:rFonts w:cstheme="minorHAnsi"/>
          <w:sz w:val="20"/>
          <w:szCs w:val="20"/>
        </w:rPr>
        <w:t xml:space="preserve"> de données</w:t>
      </w:r>
      <w:r w:rsidR="00A27DDE" w:rsidRPr="008E43EA">
        <w:rPr>
          <w:rFonts w:cstheme="minorHAnsi"/>
          <w:sz w:val="20"/>
          <w:szCs w:val="20"/>
        </w:rPr>
        <w:t xml:space="preserve"> hors EEE</w:t>
      </w:r>
      <w:r w:rsidR="00ED1D7B">
        <w:rPr>
          <w:rFonts w:cstheme="minorHAnsi"/>
          <w:sz w:val="20"/>
          <w:szCs w:val="20"/>
        </w:rPr>
        <w:t>.</w:t>
      </w:r>
    </w:p>
    <w:p w14:paraId="7C6F7878" w14:textId="1CC8EB13" w:rsidR="00707EB4" w:rsidRDefault="009422E0" w:rsidP="004B5953">
      <w:pPr>
        <w:pStyle w:val="ProductList-Body"/>
        <w:tabs>
          <w:tab w:val="clear" w:pos="158"/>
        </w:tabs>
        <w:spacing w:line="240" w:lineRule="exact"/>
        <w:ind w:left="426" w:hanging="426"/>
        <w:jc w:val="both"/>
        <w:rPr>
          <w:sz w:val="20"/>
          <w:szCs w:val="20"/>
        </w:rPr>
      </w:pPr>
      <w:r>
        <w:rPr>
          <w:sz w:val="20"/>
          <w:szCs w:val="20"/>
        </w:rPr>
        <w:t xml:space="preserve">5.4.  </w:t>
      </w:r>
      <w:r w:rsidR="00ED1D7B">
        <w:rPr>
          <w:sz w:val="20"/>
          <w:szCs w:val="20"/>
        </w:rPr>
        <w:tab/>
      </w:r>
      <w:r w:rsidR="00707EB4" w:rsidRPr="00430898">
        <w:rPr>
          <w:sz w:val="20"/>
          <w:szCs w:val="20"/>
        </w:rPr>
        <w:t xml:space="preserve">Le </w:t>
      </w:r>
      <w:r w:rsidR="00DF317B">
        <w:rPr>
          <w:sz w:val="20"/>
          <w:szCs w:val="20"/>
        </w:rPr>
        <w:t>sous</w:t>
      </w:r>
      <w:r w:rsidR="00A84E24" w:rsidRPr="00430898">
        <w:rPr>
          <w:sz w:val="20"/>
          <w:szCs w:val="20"/>
        </w:rPr>
        <w:t>-traitant</w:t>
      </w:r>
      <w:r w:rsidR="00707EB4" w:rsidRPr="00430898">
        <w:rPr>
          <w:sz w:val="20"/>
          <w:szCs w:val="20"/>
        </w:rPr>
        <w:t xml:space="preserve"> s’engage à vérifier à intervalles réguliers que les différentes mesures mises en œuvre permettent de garantir un niveau </w:t>
      </w:r>
      <w:r w:rsidR="00B071DF" w:rsidRPr="00430898">
        <w:rPr>
          <w:sz w:val="20"/>
          <w:szCs w:val="20"/>
        </w:rPr>
        <w:t xml:space="preserve">équivalent </w:t>
      </w:r>
      <w:r w:rsidR="00707EB4" w:rsidRPr="00430898">
        <w:rPr>
          <w:sz w:val="20"/>
          <w:szCs w:val="20"/>
        </w:rPr>
        <w:t xml:space="preserve">de protection </w:t>
      </w:r>
      <w:r w:rsidR="00B071DF" w:rsidRPr="00430898">
        <w:rPr>
          <w:sz w:val="20"/>
          <w:szCs w:val="20"/>
        </w:rPr>
        <w:t xml:space="preserve">des données à caractère personnel </w:t>
      </w:r>
      <w:r w:rsidR="008767C6" w:rsidRPr="00430898">
        <w:rPr>
          <w:sz w:val="20"/>
          <w:szCs w:val="20"/>
        </w:rPr>
        <w:t>à celui</w:t>
      </w:r>
      <w:r w:rsidR="00707EB4" w:rsidRPr="00430898">
        <w:rPr>
          <w:sz w:val="20"/>
          <w:szCs w:val="20"/>
        </w:rPr>
        <w:t xml:space="preserve"> garanti par le droit de l’</w:t>
      </w:r>
      <w:r w:rsidR="001934FC">
        <w:rPr>
          <w:sz w:val="20"/>
          <w:szCs w:val="20"/>
        </w:rPr>
        <w:t>UE</w:t>
      </w:r>
      <w:r w:rsidR="00707EB4" w:rsidRPr="00430898">
        <w:rPr>
          <w:sz w:val="20"/>
          <w:szCs w:val="20"/>
        </w:rPr>
        <w:t>.</w:t>
      </w:r>
      <w:r w:rsidR="006C124B">
        <w:rPr>
          <w:sz w:val="20"/>
          <w:szCs w:val="20"/>
        </w:rPr>
        <w:t xml:space="preserve"> </w:t>
      </w:r>
      <w:r w:rsidR="00ED1D7B">
        <w:rPr>
          <w:sz w:val="20"/>
          <w:szCs w:val="20"/>
        </w:rPr>
        <w:t>E</w:t>
      </w:r>
      <w:r w:rsidR="006C124B">
        <w:rPr>
          <w:sz w:val="20"/>
          <w:szCs w:val="20"/>
        </w:rPr>
        <w:t>n cas de sous-traitance impliquant un transfert de données vers les Etats-Unis auprès d’une entité certifiée</w:t>
      </w:r>
      <w:r w:rsidR="006C124B" w:rsidRPr="006C124B">
        <w:rPr>
          <w:rFonts w:cstheme="minorHAnsi"/>
          <w:sz w:val="20"/>
          <w:szCs w:val="20"/>
        </w:rPr>
        <w:t xml:space="preserve"> </w:t>
      </w:r>
      <w:r w:rsidR="006C124B">
        <w:rPr>
          <w:rFonts w:cstheme="minorHAnsi"/>
          <w:sz w:val="20"/>
          <w:szCs w:val="20"/>
        </w:rPr>
        <w:t>ayant</w:t>
      </w:r>
      <w:r w:rsidR="006C124B" w:rsidRPr="008E43EA">
        <w:rPr>
          <w:rFonts w:cstheme="minorHAnsi"/>
          <w:sz w:val="20"/>
          <w:szCs w:val="20"/>
        </w:rPr>
        <w:t xml:space="preserve"> adhéré au cadre légal du</w:t>
      </w:r>
      <w:r w:rsidR="006C124B">
        <w:rPr>
          <w:rFonts w:cstheme="minorHAnsi"/>
          <w:sz w:val="20"/>
          <w:szCs w:val="20"/>
        </w:rPr>
        <w:t xml:space="preserve"> </w:t>
      </w:r>
      <w:r w:rsidR="006C124B" w:rsidRPr="008E43EA">
        <w:rPr>
          <w:rFonts w:cstheme="minorHAnsi"/>
          <w:sz w:val="20"/>
          <w:szCs w:val="20"/>
        </w:rPr>
        <w:t>« </w:t>
      </w:r>
      <w:r w:rsidR="006C124B" w:rsidRPr="008E43EA">
        <w:rPr>
          <w:rFonts w:cstheme="minorHAnsi"/>
          <w:i/>
          <w:iCs/>
          <w:sz w:val="20"/>
          <w:szCs w:val="20"/>
        </w:rPr>
        <w:t xml:space="preserve">Data </w:t>
      </w:r>
      <w:proofErr w:type="spellStart"/>
      <w:r w:rsidR="006C124B" w:rsidRPr="008E43EA">
        <w:rPr>
          <w:rFonts w:cstheme="minorHAnsi"/>
          <w:i/>
          <w:iCs/>
          <w:sz w:val="20"/>
          <w:szCs w:val="20"/>
        </w:rPr>
        <w:t>Privacy</w:t>
      </w:r>
      <w:proofErr w:type="spellEnd"/>
      <w:r w:rsidR="006C124B" w:rsidRPr="008E43EA">
        <w:rPr>
          <w:rFonts w:cstheme="minorHAnsi"/>
          <w:i/>
          <w:iCs/>
          <w:sz w:val="20"/>
          <w:szCs w:val="20"/>
        </w:rPr>
        <w:t xml:space="preserve"> Framework</w:t>
      </w:r>
      <w:r w:rsidR="00D97377">
        <w:rPr>
          <w:rFonts w:cstheme="minorHAnsi"/>
          <w:i/>
          <w:iCs/>
          <w:sz w:val="20"/>
          <w:szCs w:val="20"/>
        </w:rPr>
        <w:t> </w:t>
      </w:r>
      <w:r w:rsidR="006C124B" w:rsidRPr="00D92205">
        <w:rPr>
          <w:rFonts w:cstheme="minorHAnsi"/>
          <w:i/>
          <w:iCs/>
          <w:sz w:val="20"/>
          <w:szCs w:val="20"/>
        </w:rPr>
        <w:t>»</w:t>
      </w:r>
      <w:r w:rsidR="006C1988" w:rsidRPr="00D92205">
        <w:rPr>
          <w:rStyle w:val="Appelnotedebasdep"/>
          <w:rFonts w:cstheme="minorHAnsi"/>
          <w:i/>
          <w:iCs/>
          <w:sz w:val="20"/>
          <w:szCs w:val="20"/>
        </w:rPr>
        <w:t xml:space="preserve"> </w:t>
      </w:r>
      <w:r w:rsidR="000B513F" w:rsidRPr="009D79AF">
        <w:rPr>
          <w:rFonts w:cstheme="minorHAnsi"/>
          <w:sz w:val="20"/>
          <w:szCs w:val="20"/>
        </w:rPr>
        <w:t>(DPF)</w:t>
      </w:r>
      <w:r w:rsidR="006C1988" w:rsidRPr="00ED1D7B">
        <w:rPr>
          <w:rStyle w:val="Appelnotedebasdep"/>
          <w:rFonts w:cstheme="minorHAnsi"/>
          <w:sz w:val="20"/>
          <w:szCs w:val="20"/>
        </w:rPr>
        <w:footnoteReference w:id="7"/>
      </w:r>
      <w:r w:rsidR="006C124B" w:rsidRPr="00ED1D7B">
        <w:rPr>
          <w:rFonts w:cstheme="minorHAnsi"/>
          <w:sz w:val="20"/>
          <w:szCs w:val="20"/>
        </w:rPr>
        <w:t>,</w:t>
      </w:r>
      <w:r w:rsidR="006C124B">
        <w:rPr>
          <w:rFonts w:cstheme="minorHAnsi"/>
          <w:sz w:val="20"/>
          <w:szCs w:val="20"/>
        </w:rPr>
        <w:t xml:space="preserve"> l</w:t>
      </w:r>
      <w:r w:rsidR="006C124B" w:rsidRPr="00430898">
        <w:rPr>
          <w:sz w:val="20"/>
          <w:szCs w:val="20"/>
        </w:rPr>
        <w:t xml:space="preserve">e </w:t>
      </w:r>
      <w:r w:rsidR="00DF317B">
        <w:rPr>
          <w:sz w:val="20"/>
          <w:szCs w:val="20"/>
        </w:rPr>
        <w:t>sous</w:t>
      </w:r>
      <w:r w:rsidR="006C124B" w:rsidRPr="00430898">
        <w:rPr>
          <w:sz w:val="20"/>
          <w:szCs w:val="20"/>
        </w:rPr>
        <w:t>-traitant</w:t>
      </w:r>
      <w:r w:rsidR="006C124B">
        <w:rPr>
          <w:sz w:val="20"/>
          <w:szCs w:val="20"/>
        </w:rPr>
        <w:t xml:space="preserve"> s’engage à vérifier chaque année le </w:t>
      </w:r>
      <w:r w:rsidR="006C124B">
        <w:rPr>
          <w:rFonts w:cstheme="minorHAnsi"/>
          <w:sz w:val="20"/>
          <w:szCs w:val="20"/>
        </w:rPr>
        <w:t xml:space="preserve">maintien de </w:t>
      </w:r>
      <w:r w:rsidR="00D97377">
        <w:rPr>
          <w:rFonts w:cstheme="minorHAnsi"/>
          <w:sz w:val="20"/>
          <w:szCs w:val="20"/>
        </w:rPr>
        <w:t>la</w:t>
      </w:r>
      <w:r w:rsidR="006C124B">
        <w:rPr>
          <w:rFonts w:cstheme="minorHAnsi"/>
          <w:sz w:val="20"/>
          <w:szCs w:val="20"/>
        </w:rPr>
        <w:t xml:space="preserve"> certification</w:t>
      </w:r>
      <w:r w:rsidR="00D97377">
        <w:rPr>
          <w:rFonts w:cstheme="minorHAnsi"/>
          <w:sz w:val="20"/>
          <w:szCs w:val="20"/>
        </w:rPr>
        <w:t xml:space="preserve"> </w:t>
      </w:r>
      <w:r w:rsidR="006C124B">
        <w:rPr>
          <w:rFonts w:cstheme="minorHAnsi"/>
          <w:sz w:val="20"/>
          <w:szCs w:val="20"/>
        </w:rPr>
        <w:t xml:space="preserve">sur le périmètre du traitement de données faisant l’objet de la sous-traitance. </w:t>
      </w:r>
      <w:r w:rsidR="00707EB4" w:rsidRPr="00430898">
        <w:rPr>
          <w:sz w:val="20"/>
          <w:szCs w:val="20"/>
        </w:rPr>
        <w:t xml:space="preserve">S’il </w:t>
      </w:r>
      <w:r w:rsidR="0055649E" w:rsidRPr="00430898">
        <w:rPr>
          <w:sz w:val="20"/>
          <w:szCs w:val="20"/>
        </w:rPr>
        <w:t>constate</w:t>
      </w:r>
      <w:r w:rsidR="00707EB4" w:rsidRPr="00430898">
        <w:rPr>
          <w:sz w:val="20"/>
          <w:szCs w:val="20"/>
        </w:rPr>
        <w:t xml:space="preserve"> que ce niveau n’est pas</w:t>
      </w:r>
      <w:r w:rsidR="00ED1D7B">
        <w:rPr>
          <w:sz w:val="20"/>
          <w:szCs w:val="20"/>
        </w:rPr>
        <w:t xml:space="preserve"> ou plus</w:t>
      </w:r>
      <w:r w:rsidR="00707EB4" w:rsidRPr="00430898">
        <w:rPr>
          <w:sz w:val="20"/>
          <w:szCs w:val="20"/>
        </w:rPr>
        <w:t xml:space="preserve"> atteint, le </w:t>
      </w:r>
      <w:r w:rsidR="00DF317B">
        <w:rPr>
          <w:sz w:val="20"/>
          <w:szCs w:val="20"/>
        </w:rPr>
        <w:t>sous</w:t>
      </w:r>
      <w:r w:rsidR="00A84E24" w:rsidRPr="00430898">
        <w:rPr>
          <w:sz w:val="20"/>
          <w:szCs w:val="20"/>
        </w:rPr>
        <w:t>-traitant</w:t>
      </w:r>
      <w:r w:rsidR="00707EB4" w:rsidRPr="00430898">
        <w:rPr>
          <w:sz w:val="20"/>
          <w:szCs w:val="20"/>
        </w:rPr>
        <w:t xml:space="preserve"> s’engage</w:t>
      </w:r>
      <w:r w:rsidR="00B071DF" w:rsidRPr="00430898">
        <w:rPr>
          <w:sz w:val="20"/>
          <w:szCs w:val="20"/>
        </w:rPr>
        <w:t xml:space="preserve"> à en informer sans délai le </w:t>
      </w:r>
      <w:r w:rsidR="00DF317B">
        <w:rPr>
          <w:sz w:val="20"/>
          <w:szCs w:val="20"/>
        </w:rPr>
        <w:t>responsable</w:t>
      </w:r>
      <w:r w:rsidR="00B071DF" w:rsidRPr="00430898">
        <w:rPr>
          <w:sz w:val="20"/>
          <w:szCs w:val="20"/>
        </w:rPr>
        <w:t xml:space="preserve"> de traitement et</w:t>
      </w:r>
      <w:r w:rsidR="00707EB4" w:rsidRPr="00430898">
        <w:rPr>
          <w:sz w:val="20"/>
          <w:szCs w:val="20"/>
        </w:rPr>
        <w:t xml:space="preserve"> à suspendre immédiatement le </w:t>
      </w:r>
      <w:r w:rsidR="00707EB4" w:rsidRPr="00430898">
        <w:rPr>
          <w:sz w:val="20"/>
          <w:szCs w:val="20"/>
        </w:rPr>
        <w:lastRenderedPageBreak/>
        <w:t xml:space="preserve">transfert de données à caractère personnel, ainsi </w:t>
      </w:r>
      <w:r w:rsidR="008767C6" w:rsidRPr="00430898">
        <w:rPr>
          <w:sz w:val="20"/>
          <w:szCs w:val="20"/>
        </w:rPr>
        <w:t>que la sous-traitance d</w:t>
      </w:r>
      <w:r w:rsidR="00FC42C5">
        <w:rPr>
          <w:sz w:val="20"/>
          <w:szCs w:val="20"/>
        </w:rPr>
        <w:t>u traitement de</w:t>
      </w:r>
      <w:r w:rsidR="00707EB4" w:rsidRPr="00430898">
        <w:rPr>
          <w:sz w:val="20"/>
          <w:szCs w:val="20"/>
        </w:rPr>
        <w:t xml:space="preserve"> données à caractère personnel</w:t>
      </w:r>
      <w:r w:rsidR="00FC42C5">
        <w:rPr>
          <w:sz w:val="20"/>
          <w:szCs w:val="20"/>
        </w:rPr>
        <w:t xml:space="preserve"> </w:t>
      </w:r>
      <w:r w:rsidR="008767C6" w:rsidRPr="00430898">
        <w:rPr>
          <w:sz w:val="20"/>
          <w:szCs w:val="20"/>
        </w:rPr>
        <w:t>auprès du sous-traitant ultérieur concerné.</w:t>
      </w:r>
    </w:p>
    <w:p w14:paraId="17EA39B9" w14:textId="57CEA5F4" w:rsidR="00E31C15" w:rsidRDefault="009422E0" w:rsidP="00F66AFC">
      <w:pPr>
        <w:pStyle w:val="ProductList-Body"/>
        <w:tabs>
          <w:tab w:val="clear" w:pos="158"/>
        </w:tabs>
        <w:spacing w:line="240" w:lineRule="exact"/>
        <w:ind w:left="426" w:hanging="426"/>
        <w:jc w:val="both"/>
        <w:rPr>
          <w:rFonts w:cstheme="minorHAnsi"/>
          <w:sz w:val="20"/>
          <w:szCs w:val="20"/>
        </w:rPr>
      </w:pPr>
      <w:r>
        <w:rPr>
          <w:sz w:val="20"/>
          <w:szCs w:val="20"/>
        </w:rPr>
        <w:t>5.5</w:t>
      </w:r>
      <w:r w:rsidR="00E777B6">
        <w:rPr>
          <w:sz w:val="20"/>
          <w:szCs w:val="20"/>
        </w:rPr>
        <w:t xml:space="preserve">. </w:t>
      </w:r>
      <w:r w:rsidR="001934FC">
        <w:rPr>
          <w:sz w:val="20"/>
          <w:szCs w:val="20"/>
        </w:rPr>
        <w:t xml:space="preserve"> </w:t>
      </w:r>
      <w:r w:rsidR="00E777B6" w:rsidRPr="008E43EA">
        <w:rPr>
          <w:rFonts w:cstheme="minorHAnsi"/>
          <w:sz w:val="20"/>
          <w:szCs w:val="20"/>
        </w:rPr>
        <w:t xml:space="preserve">Lorsque le </w:t>
      </w:r>
      <w:r w:rsidR="00DF317B">
        <w:rPr>
          <w:rFonts w:cstheme="minorHAnsi"/>
          <w:sz w:val="20"/>
          <w:szCs w:val="20"/>
        </w:rPr>
        <w:t>sous</w:t>
      </w:r>
      <w:r w:rsidR="00E777B6" w:rsidRPr="008E43EA">
        <w:rPr>
          <w:rFonts w:cstheme="minorHAnsi"/>
          <w:sz w:val="20"/>
          <w:szCs w:val="20"/>
        </w:rPr>
        <w:t xml:space="preserve">-traitant </w:t>
      </w:r>
      <w:r w:rsidR="007F25D1" w:rsidRPr="007F25D1">
        <w:rPr>
          <w:rFonts w:cstheme="minorHAnsi"/>
          <w:sz w:val="20"/>
          <w:szCs w:val="20"/>
        </w:rPr>
        <w:t>réalis</w:t>
      </w:r>
      <w:r w:rsidR="007F25D1">
        <w:rPr>
          <w:rFonts w:cstheme="minorHAnsi"/>
          <w:sz w:val="20"/>
          <w:szCs w:val="20"/>
        </w:rPr>
        <w:t>e</w:t>
      </w:r>
      <w:r w:rsidR="007F25D1" w:rsidRPr="007F25D1">
        <w:rPr>
          <w:rFonts w:cstheme="minorHAnsi"/>
          <w:sz w:val="20"/>
          <w:szCs w:val="20"/>
        </w:rPr>
        <w:t xml:space="preserve"> des traitements de données à caractère personnel </w:t>
      </w:r>
      <w:r w:rsidR="007F25D1">
        <w:rPr>
          <w:rFonts w:cstheme="minorHAnsi"/>
          <w:sz w:val="20"/>
          <w:szCs w:val="20"/>
        </w:rPr>
        <w:t xml:space="preserve">sur le fondement </w:t>
      </w:r>
      <w:r w:rsidR="000B513F">
        <w:rPr>
          <w:rFonts w:cstheme="minorHAnsi"/>
          <w:sz w:val="20"/>
          <w:szCs w:val="20"/>
        </w:rPr>
        <w:t xml:space="preserve">du </w:t>
      </w:r>
      <w:r w:rsidR="000B513F" w:rsidRPr="009D79AF">
        <w:rPr>
          <w:rFonts w:cstheme="minorHAnsi"/>
          <w:sz w:val="20"/>
          <w:szCs w:val="20"/>
        </w:rPr>
        <w:t>DPF</w:t>
      </w:r>
      <w:r w:rsidR="0069786F" w:rsidRPr="00ED1D7B">
        <w:rPr>
          <w:rFonts w:cstheme="minorHAnsi"/>
          <w:sz w:val="20"/>
          <w:szCs w:val="20"/>
        </w:rPr>
        <w:t>,</w:t>
      </w:r>
      <w:r w:rsidR="0069786F">
        <w:rPr>
          <w:rFonts w:cstheme="minorHAnsi"/>
          <w:sz w:val="20"/>
          <w:szCs w:val="20"/>
        </w:rPr>
        <w:t xml:space="preserve"> il s’engage à maintenir cette certification sur le périmètre du traitement de données faisant l’objet de la sous-traitance et ce, pour toute la durée du </w:t>
      </w:r>
      <w:r w:rsidR="009B1114">
        <w:rPr>
          <w:rFonts w:cstheme="minorHAnsi"/>
          <w:sz w:val="20"/>
          <w:szCs w:val="20"/>
        </w:rPr>
        <w:t>c</w:t>
      </w:r>
      <w:r w:rsidR="0069786F">
        <w:rPr>
          <w:rFonts w:cstheme="minorHAnsi"/>
          <w:sz w:val="20"/>
          <w:szCs w:val="20"/>
        </w:rPr>
        <w:t>ontrat.</w:t>
      </w:r>
      <w:r w:rsidR="00D60916">
        <w:rPr>
          <w:rFonts w:cstheme="minorHAnsi"/>
          <w:sz w:val="20"/>
          <w:szCs w:val="20"/>
        </w:rPr>
        <w:t xml:space="preserve"> </w:t>
      </w:r>
    </w:p>
    <w:p w14:paraId="12B5E82A" w14:textId="6AB75AAD" w:rsidR="00E777B6" w:rsidRPr="008E43EA" w:rsidRDefault="009422E0" w:rsidP="00F66AFC">
      <w:pPr>
        <w:pStyle w:val="ProductList-Body"/>
        <w:tabs>
          <w:tab w:val="clear" w:pos="158"/>
        </w:tabs>
        <w:spacing w:line="240" w:lineRule="exact"/>
        <w:ind w:left="426" w:hanging="426"/>
        <w:jc w:val="both"/>
      </w:pPr>
      <w:r>
        <w:rPr>
          <w:sz w:val="20"/>
          <w:szCs w:val="20"/>
        </w:rPr>
        <w:t>5.6.</w:t>
      </w:r>
      <w:r w:rsidR="00FB6475">
        <w:rPr>
          <w:rFonts w:cstheme="minorHAnsi"/>
          <w:sz w:val="20"/>
          <w:szCs w:val="20"/>
        </w:rPr>
        <w:t xml:space="preserve"> </w:t>
      </w:r>
      <w:r w:rsidR="00E31C15" w:rsidRPr="00FB6475">
        <w:rPr>
          <w:rFonts w:cstheme="minorHAnsi"/>
          <w:sz w:val="20"/>
          <w:szCs w:val="20"/>
        </w:rPr>
        <w:t xml:space="preserve"> </w:t>
      </w:r>
      <w:r w:rsidR="00D60916" w:rsidRPr="00FB6475">
        <w:rPr>
          <w:rFonts w:cstheme="minorHAnsi"/>
          <w:sz w:val="20"/>
          <w:szCs w:val="20"/>
        </w:rPr>
        <w:t>En cas</w:t>
      </w:r>
      <w:r w:rsidR="00D60916" w:rsidRPr="00D60916">
        <w:rPr>
          <w:rFonts w:cstheme="minorHAnsi"/>
          <w:sz w:val="20"/>
          <w:szCs w:val="20"/>
        </w:rPr>
        <w:t xml:space="preserve"> </w:t>
      </w:r>
      <w:r w:rsidR="00D60916">
        <w:rPr>
          <w:rFonts w:cstheme="minorHAnsi"/>
          <w:sz w:val="20"/>
          <w:szCs w:val="20"/>
        </w:rPr>
        <w:t>d’</w:t>
      </w:r>
      <w:r w:rsidR="00D60916" w:rsidRPr="00D60916">
        <w:rPr>
          <w:rFonts w:cstheme="minorHAnsi"/>
          <w:sz w:val="20"/>
          <w:szCs w:val="20"/>
        </w:rPr>
        <w:t>invalida</w:t>
      </w:r>
      <w:r w:rsidR="00D60916">
        <w:rPr>
          <w:rFonts w:cstheme="minorHAnsi"/>
          <w:sz w:val="20"/>
          <w:szCs w:val="20"/>
        </w:rPr>
        <w:t>tion de</w:t>
      </w:r>
      <w:r w:rsidR="00D60916" w:rsidRPr="00D60916">
        <w:rPr>
          <w:rFonts w:cstheme="minorHAnsi"/>
          <w:sz w:val="20"/>
          <w:szCs w:val="20"/>
        </w:rPr>
        <w:t xml:space="preserve"> la décision d’adéquation de la Commission européenne en vigueur concernant les Etats-Unis</w:t>
      </w:r>
      <w:r w:rsidR="00D60916">
        <w:rPr>
          <w:rFonts w:cstheme="minorHAnsi"/>
          <w:sz w:val="20"/>
          <w:szCs w:val="20"/>
        </w:rPr>
        <w:t>, les Parties conviennent que les</w:t>
      </w:r>
      <w:r w:rsidR="00D60916" w:rsidRPr="00D60916">
        <w:rPr>
          <w:sz w:val="20"/>
          <w:szCs w:val="20"/>
        </w:rPr>
        <w:t xml:space="preserve"> </w:t>
      </w:r>
      <w:r w:rsidR="00D60916">
        <w:rPr>
          <w:sz w:val="20"/>
          <w:szCs w:val="20"/>
        </w:rPr>
        <w:t xml:space="preserve">CCT Transferts – module 2 </w:t>
      </w:r>
      <w:r w:rsidR="00D60916">
        <w:rPr>
          <w:rFonts w:cstheme="minorHAnsi"/>
          <w:sz w:val="20"/>
          <w:szCs w:val="20"/>
        </w:rPr>
        <w:t xml:space="preserve">se substitueront </w:t>
      </w:r>
      <w:r w:rsidR="001934FC">
        <w:rPr>
          <w:rFonts w:cstheme="minorHAnsi"/>
          <w:sz w:val="20"/>
          <w:szCs w:val="20"/>
        </w:rPr>
        <w:t xml:space="preserve">intégralement </w:t>
      </w:r>
      <w:r w:rsidR="00D60916">
        <w:rPr>
          <w:rFonts w:cstheme="minorHAnsi"/>
          <w:sz w:val="20"/>
          <w:szCs w:val="20"/>
        </w:rPr>
        <w:t xml:space="preserve">aux présentes </w:t>
      </w:r>
      <w:r w:rsidR="00D60916" w:rsidRPr="00D60916">
        <w:rPr>
          <w:rFonts w:cstheme="minorHAnsi"/>
          <w:sz w:val="20"/>
          <w:szCs w:val="20"/>
        </w:rPr>
        <w:t xml:space="preserve">CCT </w:t>
      </w:r>
      <w:r w:rsidR="00D60916">
        <w:rPr>
          <w:rFonts w:cstheme="minorHAnsi"/>
          <w:sz w:val="20"/>
          <w:szCs w:val="20"/>
        </w:rPr>
        <w:t xml:space="preserve">Article 28, dans l’attente d’une renégociation du </w:t>
      </w:r>
      <w:r w:rsidR="00FE2D09">
        <w:rPr>
          <w:rFonts w:cstheme="minorHAnsi"/>
          <w:sz w:val="20"/>
          <w:szCs w:val="20"/>
        </w:rPr>
        <w:t>c</w:t>
      </w:r>
      <w:r w:rsidR="00D60916">
        <w:rPr>
          <w:rFonts w:cstheme="minorHAnsi"/>
          <w:sz w:val="20"/>
          <w:szCs w:val="20"/>
        </w:rPr>
        <w:t>ontrat</w:t>
      </w:r>
      <w:r w:rsidR="00FE2D09">
        <w:rPr>
          <w:rFonts w:cstheme="minorHAnsi"/>
          <w:sz w:val="20"/>
          <w:szCs w:val="20"/>
        </w:rPr>
        <w:t xml:space="preserve"> entre les Parties</w:t>
      </w:r>
      <w:r w:rsidR="00D60916">
        <w:rPr>
          <w:rFonts w:cstheme="minorHAnsi"/>
          <w:sz w:val="20"/>
          <w:szCs w:val="20"/>
        </w:rPr>
        <w:t>. Les dispositions des annexes I à V</w:t>
      </w:r>
      <w:r w:rsidR="001366FE">
        <w:rPr>
          <w:rFonts w:cstheme="minorHAnsi"/>
          <w:sz w:val="20"/>
          <w:szCs w:val="20"/>
        </w:rPr>
        <w:t xml:space="preserve"> des présentes </w:t>
      </w:r>
      <w:r w:rsidR="00D60916">
        <w:rPr>
          <w:rFonts w:cstheme="minorHAnsi"/>
          <w:sz w:val="20"/>
          <w:szCs w:val="20"/>
        </w:rPr>
        <w:t xml:space="preserve">resteront </w:t>
      </w:r>
      <w:r w:rsidR="001934FC">
        <w:rPr>
          <w:rFonts w:cstheme="minorHAnsi"/>
          <w:sz w:val="20"/>
          <w:szCs w:val="20"/>
        </w:rPr>
        <w:t xml:space="preserve">toutefois </w:t>
      </w:r>
      <w:r w:rsidR="00D60916">
        <w:rPr>
          <w:rFonts w:cstheme="minorHAnsi"/>
          <w:sz w:val="20"/>
          <w:szCs w:val="20"/>
        </w:rPr>
        <w:t>applicables entre les Parties</w:t>
      </w:r>
      <w:r w:rsidR="005F0179">
        <w:rPr>
          <w:rFonts w:cstheme="minorHAnsi"/>
          <w:sz w:val="20"/>
          <w:szCs w:val="20"/>
        </w:rPr>
        <w:t xml:space="preserve"> dans la mesure où celles-ci sont compatibles avec </w:t>
      </w:r>
      <w:r w:rsidR="00E31C15">
        <w:rPr>
          <w:rFonts w:cstheme="minorHAnsi"/>
          <w:sz w:val="20"/>
          <w:szCs w:val="20"/>
        </w:rPr>
        <w:t xml:space="preserve">les </w:t>
      </w:r>
      <w:r w:rsidR="005F0179">
        <w:rPr>
          <w:sz w:val="20"/>
          <w:szCs w:val="20"/>
        </w:rPr>
        <w:t>CCT Transferts – module 2</w:t>
      </w:r>
      <w:r w:rsidR="00D60916">
        <w:rPr>
          <w:rFonts w:cstheme="minorHAnsi"/>
          <w:sz w:val="20"/>
          <w:szCs w:val="20"/>
        </w:rPr>
        <w:t>.</w:t>
      </w:r>
    </w:p>
    <w:p w14:paraId="79C56F35" w14:textId="77777777" w:rsidR="009D6B86" w:rsidRPr="008E43EA" w:rsidRDefault="009D6B86" w:rsidP="00F66AFC">
      <w:pPr>
        <w:spacing w:after="0" w:line="240" w:lineRule="exact"/>
        <w:jc w:val="both"/>
        <w:rPr>
          <w:rFonts w:cstheme="minorHAnsi"/>
          <w:b/>
          <w:bCs/>
          <w:sz w:val="20"/>
          <w:szCs w:val="20"/>
          <w:highlight w:val="green"/>
          <w:lang w:eastAsia="fr-FR" w:bidi="fr-FR"/>
        </w:rPr>
      </w:pPr>
    </w:p>
    <w:p w14:paraId="47BD9868" w14:textId="41087126" w:rsidR="000777F0" w:rsidRPr="00D92205" w:rsidRDefault="00C16ED9"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6</w:t>
      </w:r>
      <w:r w:rsidRPr="00D92205">
        <w:rPr>
          <w:rFonts w:cstheme="minorHAnsi"/>
          <w:sz w:val="20"/>
          <w:szCs w:val="20"/>
        </w:rPr>
        <w:t xml:space="preserve"> – </w:t>
      </w:r>
      <w:r w:rsidR="00BB751D" w:rsidRPr="00D92205">
        <w:rPr>
          <w:rFonts w:cstheme="minorHAnsi"/>
          <w:sz w:val="20"/>
          <w:szCs w:val="20"/>
        </w:rPr>
        <w:t>Procédure en cas d’injonction</w:t>
      </w:r>
      <w:r w:rsidR="009D6B86" w:rsidRPr="00D92205">
        <w:rPr>
          <w:rFonts w:cstheme="minorHAnsi"/>
          <w:sz w:val="20"/>
          <w:szCs w:val="20"/>
        </w:rPr>
        <w:t xml:space="preserve"> d’une autorité </w:t>
      </w:r>
      <w:r w:rsidR="00F45812" w:rsidRPr="00D92205">
        <w:rPr>
          <w:rFonts w:cstheme="minorHAnsi"/>
          <w:sz w:val="20"/>
          <w:szCs w:val="20"/>
        </w:rPr>
        <w:t>d’un pays tiers</w:t>
      </w:r>
    </w:p>
    <w:p w14:paraId="21C45BE2" w14:textId="77777777" w:rsidR="00B8124D" w:rsidRPr="00452029" w:rsidRDefault="00B8124D" w:rsidP="00F66AFC">
      <w:pPr>
        <w:spacing w:after="0" w:line="240" w:lineRule="exact"/>
        <w:rPr>
          <w:sz w:val="20"/>
          <w:szCs w:val="20"/>
          <w:highlight w:val="green"/>
          <w:lang w:eastAsia="fr-FR" w:bidi="fr-FR"/>
        </w:rPr>
      </w:pPr>
    </w:p>
    <w:p w14:paraId="35BC6D71" w14:textId="7427863F" w:rsidR="000777F0" w:rsidRDefault="005F0179" w:rsidP="00F66AFC">
      <w:pPr>
        <w:spacing w:after="0" w:line="240" w:lineRule="exact"/>
        <w:jc w:val="both"/>
        <w:rPr>
          <w:rFonts w:eastAsia="Times New Roman" w:cstheme="minorHAnsi"/>
          <w:color w:val="000000"/>
          <w:sz w:val="20"/>
          <w:szCs w:val="20"/>
        </w:rPr>
      </w:pPr>
      <w:r w:rsidRPr="005F0179">
        <w:rPr>
          <w:rFonts w:eastAsia="Times New Roman" w:cstheme="minorHAnsi"/>
          <w:color w:val="000000"/>
          <w:sz w:val="20"/>
          <w:szCs w:val="20"/>
        </w:rPr>
        <w:t>La Clause 7.</w:t>
      </w:r>
      <w:r w:rsidR="00C83615">
        <w:rPr>
          <w:rFonts w:eastAsia="Times New Roman" w:cstheme="minorHAnsi"/>
          <w:color w:val="000000"/>
          <w:sz w:val="20"/>
          <w:szCs w:val="20"/>
        </w:rPr>
        <w:t>4</w:t>
      </w:r>
      <w:r w:rsidRPr="005F0179">
        <w:rPr>
          <w:rFonts w:eastAsia="Times New Roman" w:cstheme="minorHAnsi"/>
          <w:color w:val="000000"/>
          <w:sz w:val="20"/>
          <w:szCs w:val="20"/>
        </w:rPr>
        <w:t xml:space="preserve"> des CCT Article 28 est complétée </w:t>
      </w:r>
      <w:r w:rsidR="000777F0" w:rsidRPr="00647674">
        <w:rPr>
          <w:rFonts w:eastAsia="Times New Roman" w:cstheme="minorHAnsi"/>
          <w:color w:val="000000"/>
          <w:sz w:val="20"/>
          <w:szCs w:val="20"/>
        </w:rPr>
        <w:t xml:space="preserve">par les dispositions suivantes : </w:t>
      </w:r>
    </w:p>
    <w:p w14:paraId="398C5EEC" w14:textId="77777777" w:rsidR="005B152F" w:rsidRPr="008E43EA" w:rsidRDefault="005B152F" w:rsidP="00F66AFC">
      <w:pPr>
        <w:spacing w:after="0" w:line="240" w:lineRule="exact"/>
        <w:rPr>
          <w:sz w:val="20"/>
          <w:szCs w:val="20"/>
          <w:lang w:eastAsia="fr-FR" w:bidi="fr-FR"/>
        </w:rPr>
      </w:pPr>
    </w:p>
    <w:p w14:paraId="0655069E" w14:textId="06E501DE" w:rsidR="009422E0" w:rsidRPr="008E43EA" w:rsidRDefault="009D6B86" w:rsidP="00F66AFC">
      <w:pPr>
        <w:pStyle w:val="ProductList-Body"/>
        <w:tabs>
          <w:tab w:val="clear" w:pos="158"/>
        </w:tabs>
        <w:spacing w:line="240" w:lineRule="exact"/>
        <w:jc w:val="both"/>
        <w:rPr>
          <w:rFonts w:cstheme="minorHAnsi"/>
          <w:sz w:val="20"/>
          <w:szCs w:val="20"/>
        </w:rPr>
      </w:pPr>
      <w:r w:rsidRPr="008E43EA">
        <w:rPr>
          <w:rFonts w:cstheme="minorHAnsi"/>
          <w:sz w:val="20"/>
          <w:szCs w:val="20"/>
        </w:rPr>
        <w:t xml:space="preserve">Dans le cas où </w:t>
      </w:r>
      <w:r w:rsidR="00FA6CF1" w:rsidRPr="008E43EA">
        <w:rPr>
          <w:rFonts w:cstheme="minorHAnsi"/>
          <w:sz w:val="20"/>
          <w:szCs w:val="20"/>
        </w:rPr>
        <w:t>l</w:t>
      </w:r>
      <w:r w:rsidRPr="008E43EA">
        <w:rPr>
          <w:rFonts w:cstheme="minorHAnsi"/>
          <w:sz w:val="20"/>
          <w:szCs w:val="20"/>
        </w:rPr>
        <w:t xml:space="preserve">e </w:t>
      </w:r>
      <w:r w:rsidR="00FE2D09">
        <w:rPr>
          <w:rFonts w:cstheme="minorHAnsi"/>
          <w:sz w:val="20"/>
          <w:szCs w:val="20"/>
        </w:rPr>
        <w:t>s</w:t>
      </w:r>
      <w:r w:rsidR="00A84E24" w:rsidRPr="008E43EA">
        <w:rPr>
          <w:rFonts w:cstheme="minorHAnsi"/>
          <w:sz w:val="20"/>
          <w:szCs w:val="20"/>
        </w:rPr>
        <w:t>ous-traitant</w:t>
      </w:r>
      <w:r w:rsidRPr="008E43EA">
        <w:rPr>
          <w:rFonts w:cstheme="minorHAnsi"/>
          <w:sz w:val="20"/>
          <w:szCs w:val="20"/>
        </w:rPr>
        <w:t xml:space="preserve"> recevrait une injonction d’un</w:t>
      </w:r>
      <w:r w:rsidR="00F45812" w:rsidRPr="008E43EA">
        <w:rPr>
          <w:rFonts w:cstheme="minorHAnsi"/>
          <w:sz w:val="20"/>
          <w:szCs w:val="20"/>
        </w:rPr>
        <w:t>e autorité d’un pays</w:t>
      </w:r>
      <w:r w:rsidRPr="008E43EA">
        <w:rPr>
          <w:rFonts w:cstheme="minorHAnsi"/>
          <w:sz w:val="20"/>
          <w:szCs w:val="20"/>
        </w:rPr>
        <w:t xml:space="preserve"> tiers visant à </w:t>
      </w:r>
      <w:r w:rsidR="00C83615">
        <w:rPr>
          <w:rFonts w:cstheme="minorHAnsi"/>
          <w:sz w:val="20"/>
          <w:szCs w:val="20"/>
        </w:rPr>
        <w:t xml:space="preserve">le </w:t>
      </w:r>
      <w:r w:rsidRPr="008E43EA">
        <w:rPr>
          <w:rFonts w:cstheme="minorHAnsi"/>
          <w:sz w:val="20"/>
          <w:szCs w:val="20"/>
        </w:rPr>
        <w:t xml:space="preserve">contraindre </w:t>
      </w:r>
      <w:r w:rsidR="009422E0">
        <w:rPr>
          <w:rFonts w:cstheme="minorHAnsi"/>
          <w:sz w:val="20"/>
          <w:szCs w:val="20"/>
        </w:rPr>
        <w:t xml:space="preserve">à </w:t>
      </w:r>
      <w:r w:rsidRPr="008E43EA">
        <w:rPr>
          <w:rFonts w:cstheme="minorHAnsi"/>
          <w:sz w:val="20"/>
          <w:szCs w:val="20"/>
        </w:rPr>
        <w:t>divulguer des données à caractère personnel traitées</w:t>
      </w:r>
      <w:r w:rsidR="00301335">
        <w:rPr>
          <w:rFonts w:cstheme="minorHAnsi"/>
          <w:sz w:val="20"/>
          <w:szCs w:val="20"/>
        </w:rPr>
        <w:t xml:space="preserve"> dans le cadre du </w:t>
      </w:r>
      <w:r w:rsidR="00FE2D09">
        <w:rPr>
          <w:rFonts w:cstheme="minorHAnsi"/>
          <w:sz w:val="20"/>
          <w:szCs w:val="20"/>
        </w:rPr>
        <w:t>c</w:t>
      </w:r>
      <w:r w:rsidR="00301335">
        <w:rPr>
          <w:rFonts w:cstheme="minorHAnsi"/>
          <w:sz w:val="20"/>
          <w:szCs w:val="20"/>
        </w:rPr>
        <w:t>ontrat</w:t>
      </w:r>
      <w:r w:rsidR="001934FC">
        <w:rPr>
          <w:rFonts w:cstheme="minorHAnsi"/>
          <w:sz w:val="20"/>
          <w:szCs w:val="20"/>
        </w:rPr>
        <w:t xml:space="preserve"> </w:t>
      </w:r>
      <w:r w:rsidRPr="008E43EA">
        <w:rPr>
          <w:rFonts w:cstheme="minorHAnsi"/>
          <w:sz w:val="20"/>
          <w:szCs w:val="20"/>
        </w:rPr>
        <w:t>:</w:t>
      </w:r>
    </w:p>
    <w:p w14:paraId="617EF8CA" w14:textId="516CD11A" w:rsidR="005B152F" w:rsidRPr="00452029" w:rsidRDefault="005B152F" w:rsidP="00F66AFC">
      <w:pPr>
        <w:pStyle w:val="ProductList-Body"/>
        <w:tabs>
          <w:tab w:val="clear" w:pos="158"/>
        </w:tabs>
        <w:spacing w:line="240" w:lineRule="exact"/>
        <w:jc w:val="both"/>
        <w:rPr>
          <w:rFonts w:cstheme="minorHAnsi"/>
          <w:sz w:val="20"/>
          <w:szCs w:val="20"/>
          <w:highlight w:val="green"/>
        </w:rPr>
      </w:pPr>
    </w:p>
    <w:p w14:paraId="569EA218" w14:textId="50A069FB" w:rsidR="005B152F" w:rsidRPr="008E43EA" w:rsidRDefault="001934FC" w:rsidP="00F66AFC">
      <w:pPr>
        <w:pStyle w:val="ProductList-Body"/>
        <w:numPr>
          <w:ilvl w:val="0"/>
          <w:numId w:val="53"/>
        </w:numPr>
        <w:spacing w:line="240" w:lineRule="exact"/>
        <w:jc w:val="both"/>
        <w:rPr>
          <w:rFonts w:cstheme="minorHAnsi"/>
          <w:sz w:val="20"/>
          <w:szCs w:val="20"/>
        </w:rPr>
      </w:pPr>
      <w:r>
        <w:rPr>
          <w:rFonts w:cstheme="minorHAnsi"/>
          <w:sz w:val="20"/>
          <w:szCs w:val="20"/>
        </w:rPr>
        <w:t xml:space="preserve">Le sous-traitant </w:t>
      </w:r>
      <w:r w:rsidR="005B152F" w:rsidRPr="008E43EA">
        <w:rPr>
          <w:rFonts w:cstheme="minorHAnsi"/>
          <w:sz w:val="20"/>
          <w:szCs w:val="20"/>
        </w:rPr>
        <w:t xml:space="preserve">convient d’informer sans délai le </w:t>
      </w:r>
      <w:r w:rsidR="00FE2D09">
        <w:rPr>
          <w:rFonts w:cstheme="minorHAnsi"/>
          <w:sz w:val="20"/>
          <w:szCs w:val="20"/>
        </w:rPr>
        <w:t>r</w:t>
      </w:r>
      <w:r w:rsidR="005B152F" w:rsidRPr="008E43EA">
        <w:rPr>
          <w:rFonts w:cstheme="minorHAnsi"/>
          <w:sz w:val="20"/>
          <w:szCs w:val="20"/>
        </w:rPr>
        <w:t xml:space="preserve">esponsable de traitement et, si possible, la personne concernée (si nécessaire avec l’aide du </w:t>
      </w:r>
      <w:r w:rsidR="00FE2D09">
        <w:rPr>
          <w:rFonts w:cstheme="minorHAnsi"/>
          <w:sz w:val="20"/>
          <w:szCs w:val="20"/>
        </w:rPr>
        <w:t>r</w:t>
      </w:r>
      <w:r w:rsidR="005B152F" w:rsidRPr="008E43EA">
        <w:rPr>
          <w:rFonts w:cstheme="minorHAnsi"/>
          <w:sz w:val="20"/>
          <w:szCs w:val="20"/>
        </w:rPr>
        <w:t xml:space="preserve">esponsable de traitement) </w:t>
      </w:r>
      <w:r w:rsidR="005B6E83" w:rsidRPr="008E43EA">
        <w:rPr>
          <w:rFonts w:cstheme="minorHAnsi"/>
          <w:sz w:val="20"/>
          <w:szCs w:val="20"/>
        </w:rPr>
        <w:t>(</w:t>
      </w:r>
      <w:r w:rsidR="005B152F" w:rsidRPr="008E43EA">
        <w:rPr>
          <w:rFonts w:cstheme="minorHAnsi"/>
          <w:sz w:val="20"/>
          <w:szCs w:val="20"/>
        </w:rPr>
        <w:t xml:space="preserve">i) s’il reçoit une demande juridiquement contraignante d’une autorité publique, y compris judiciaire, en vertu de la législation </w:t>
      </w:r>
      <w:r w:rsidR="00806290">
        <w:rPr>
          <w:rFonts w:cstheme="minorHAnsi"/>
          <w:sz w:val="20"/>
          <w:szCs w:val="20"/>
        </w:rPr>
        <w:t>d’un pays tiers</w:t>
      </w:r>
      <w:r w:rsidR="005B152F" w:rsidRPr="008E43EA">
        <w:rPr>
          <w:rFonts w:cstheme="minorHAnsi"/>
          <w:sz w:val="20"/>
          <w:szCs w:val="20"/>
        </w:rPr>
        <w:t xml:space="preserve"> en vue de la divulgation de données à caractère personnel </w:t>
      </w:r>
      <w:r w:rsidR="00C83615">
        <w:rPr>
          <w:rFonts w:cstheme="minorHAnsi"/>
          <w:sz w:val="20"/>
          <w:szCs w:val="20"/>
        </w:rPr>
        <w:t>traitées</w:t>
      </w:r>
      <w:r w:rsidR="005B152F" w:rsidRPr="008E43EA">
        <w:rPr>
          <w:rFonts w:cstheme="minorHAnsi"/>
          <w:sz w:val="20"/>
          <w:szCs w:val="20"/>
        </w:rPr>
        <w:t xml:space="preserve"> au titre des présentes; cette notification comprend des informations sur les données à caractère personnel demandées, l’autorité requérante, la base juridique de la demande et la réponse fournie</w:t>
      </w:r>
      <w:r w:rsidR="00806290">
        <w:rPr>
          <w:rFonts w:cstheme="minorHAnsi"/>
          <w:sz w:val="20"/>
          <w:szCs w:val="20"/>
        </w:rPr>
        <w:t xml:space="preserve"> </w:t>
      </w:r>
      <w:r w:rsidR="005B152F" w:rsidRPr="008E43EA">
        <w:rPr>
          <w:rFonts w:cstheme="minorHAnsi"/>
          <w:sz w:val="20"/>
          <w:szCs w:val="20"/>
        </w:rPr>
        <w:t xml:space="preserve">; </w:t>
      </w:r>
      <w:r w:rsidR="00DB32FC" w:rsidRPr="008E43EA">
        <w:rPr>
          <w:rFonts w:cstheme="minorHAnsi"/>
          <w:sz w:val="20"/>
          <w:szCs w:val="20"/>
        </w:rPr>
        <w:t>et</w:t>
      </w:r>
      <w:r w:rsidR="00806290">
        <w:rPr>
          <w:rFonts w:cstheme="minorHAnsi"/>
          <w:sz w:val="20"/>
          <w:szCs w:val="20"/>
        </w:rPr>
        <w:t>/ou</w:t>
      </w:r>
      <w:r w:rsidR="005B152F" w:rsidRPr="008E43EA">
        <w:rPr>
          <w:rFonts w:cstheme="minorHAnsi"/>
          <w:sz w:val="20"/>
          <w:szCs w:val="20"/>
        </w:rPr>
        <w:t xml:space="preserve"> </w:t>
      </w:r>
      <w:r w:rsidR="005B6E83" w:rsidRPr="008E43EA">
        <w:rPr>
          <w:rFonts w:cstheme="minorHAnsi"/>
          <w:sz w:val="20"/>
          <w:szCs w:val="20"/>
        </w:rPr>
        <w:t>(</w:t>
      </w:r>
      <w:r w:rsidR="005B152F" w:rsidRPr="008E43EA">
        <w:rPr>
          <w:rFonts w:cstheme="minorHAnsi"/>
          <w:sz w:val="20"/>
          <w:szCs w:val="20"/>
        </w:rPr>
        <w:t xml:space="preserve">ii) s’il a connaissance d’un quelconque accès des autorités publiques aux données à caractère personnel </w:t>
      </w:r>
      <w:r w:rsidR="00C83615">
        <w:rPr>
          <w:rFonts w:cstheme="minorHAnsi"/>
          <w:sz w:val="20"/>
          <w:szCs w:val="20"/>
        </w:rPr>
        <w:t>traitées</w:t>
      </w:r>
      <w:r w:rsidR="005B152F" w:rsidRPr="008E43EA">
        <w:rPr>
          <w:rFonts w:cstheme="minorHAnsi"/>
          <w:sz w:val="20"/>
          <w:szCs w:val="20"/>
        </w:rPr>
        <w:t xml:space="preserve"> au titre des présentes en vertu de la législation </w:t>
      </w:r>
      <w:r w:rsidR="00806290">
        <w:rPr>
          <w:rFonts w:cstheme="minorHAnsi"/>
          <w:sz w:val="20"/>
          <w:szCs w:val="20"/>
        </w:rPr>
        <w:t>d’un pays tiers</w:t>
      </w:r>
      <w:r w:rsidR="00FA6CF1" w:rsidRPr="008E43EA">
        <w:rPr>
          <w:rFonts w:cstheme="minorHAnsi"/>
          <w:sz w:val="20"/>
          <w:szCs w:val="20"/>
        </w:rPr>
        <w:t xml:space="preserve"> </w:t>
      </w:r>
      <w:r w:rsidR="005B152F" w:rsidRPr="008E43EA">
        <w:rPr>
          <w:rFonts w:cstheme="minorHAnsi"/>
          <w:sz w:val="20"/>
          <w:szCs w:val="20"/>
        </w:rPr>
        <w:t xml:space="preserve">; cette notification comprend toutes les informations dont </w:t>
      </w:r>
      <w:r w:rsidR="00C83615">
        <w:rPr>
          <w:rFonts w:cstheme="minorHAnsi"/>
          <w:sz w:val="20"/>
          <w:szCs w:val="20"/>
        </w:rPr>
        <w:t xml:space="preserve">le </w:t>
      </w:r>
      <w:r w:rsidR="00DF317B">
        <w:rPr>
          <w:rFonts w:cstheme="minorHAnsi"/>
          <w:sz w:val="20"/>
          <w:szCs w:val="20"/>
        </w:rPr>
        <w:t>sous</w:t>
      </w:r>
      <w:r w:rsidR="00C83615">
        <w:rPr>
          <w:rFonts w:cstheme="minorHAnsi"/>
          <w:sz w:val="20"/>
          <w:szCs w:val="20"/>
        </w:rPr>
        <w:t>-traitant</w:t>
      </w:r>
      <w:r w:rsidR="005B152F" w:rsidRPr="008E43EA">
        <w:rPr>
          <w:rFonts w:cstheme="minorHAnsi"/>
          <w:sz w:val="20"/>
          <w:szCs w:val="20"/>
        </w:rPr>
        <w:t xml:space="preserve"> dispose.</w:t>
      </w:r>
    </w:p>
    <w:p w14:paraId="48937B01" w14:textId="5E8FB133" w:rsidR="005B152F" w:rsidRPr="00D92205" w:rsidRDefault="00FA6CF1"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S</w:t>
      </w:r>
      <w:r w:rsidR="005B152F" w:rsidRPr="00D92205">
        <w:rPr>
          <w:rFonts w:cstheme="minorHAnsi"/>
          <w:sz w:val="20"/>
          <w:szCs w:val="20"/>
        </w:rPr>
        <w:t xml:space="preserve">i la législation du pays </w:t>
      </w:r>
      <w:r w:rsidR="00C83615" w:rsidRPr="00D92205">
        <w:rPr>
          <w:rFonts w:cstheme="minorHAnsi"/>
          <w:sz w:val="20"/>
          <w:szCs w:val="20"/>
        </w:rPr>
        <w:t>tiers</w:t>
      </w:r>
      <w:r w:rsidR="005B152F" w:rsidRPr="00D92205">
        <w:rPr>
          <w:rFonts w:cstheme="minorHAnsi"/>
          <w:sz w:val="20"/>
          <w:szCs w:val="20"/>
        </w:rPr>
        <w:t xml:space="preserve"> interdit </w:t>
      </w:r>
      <w:r w:rsidRPr="00D92205">
        <w:rPr>
          <w:rFonts w:cstheme="minorHAnsi"/>
          <w:sz w:val="20"/>
          <w:szCs w:val="20"/>
        </w:rPr>
        <w:t xml:space="preserve">au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d’informer le </w:t>
      </w:r>
      <w:r w:rsidR="00FE2D09">
        <w:rPr>
          <w:rFonts w:cstheme="minorHAnsi"/>
          <w:sz w:val="20"/>
          <w:szCs w:val="20"/>
        </w:rPr>
        <w:t>r</w:t>
      </w:r>
      <w:r w:rsidR="005B152F" w:rsidRPr="00D92205">
        <w:rPr>
          <w:rFonts w:cstheme="minorHAnsi"/>
          <w:sz w:val="20"/>
          <w:szCs w:val="20"/>
        </w:rPr>
        <w:t>esponsable de traitement et/ou la personne concernée</w:t>
      </w:r>
      <w:r w:rsidR="00806290" w:rsidRPr="00D92205">
        <w:rPr>
          <w:rFonts w:cstheme="minorHAnsi"/>
          <w:sz w:val="20"/>
          <w:szCs w:val="20"/>
        </w:rPr>
        <w:t xml:space="preserve"> en application du a) ci-dessus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convient de tout mettre en œuvre pour obtenir une levée de cette interdiction, en vue de communiquer autant d’informations que possible </w:t>
      </w:r>
      <w:r w:rsidR="00FE2D09">
        <w:rPr>
          <w:rFonts w:cstheme="minorHAnsi"/>
          <w:sz w:val="20"/>
          <w:szCs w:val="20"/>
        </w:rPr>
        <w:t xml:space="preserve">au responsable de traitement et/ou à la personne concernée, </w:t>
      </w:r>
      <w:r w:rsidR="005B152F" w:rsidRPr="00D92205">
        <w:rPr>
          <w:rFonts w:cstheme="minorHAnsi"/>
          <w:sz w:val="20"/>
          <w:szCs w:val="20"/>
        </w:rPr>
        <w:t xml:space="preserve">dans les meilleurs délais.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 xml:space="preserve">-traitant </w:t>
      </w:r>
      <w:r w:rsidR="005B152F" w:rsidRPr="00D92205">
        <w:rPr>
          <w:rFonts w:cstheme="minorHAnsi"/>
          <w:sz w:val="20"/>
          <w:szCs w:val="20"/>
        </w:rPr>
        <w:t xml:space="preserve">accepte de garder une trace documentaire des efforts qu’il a déployés </w:t>
      </w:r>
      <w:r w:rsidR="00FE2D09">
        <w:rPr>
          <w:rFonts w:cstheme="minorHAnsi"/>
          <w:sz w:val="20"/>
          <w:szCs w:val="20"/>
        </w:rPr>
        <w:t xml:space="preserve">à cet effet </w:t>
      </w:r>
      <w:r w:rsidR="005B152F" w:rsidRPr="00D92205">
        <w:rPr>
          <w:rFonts w:cstheme="minorHAnsi"/>
          <w:sz w:val="20"/>
          <w:szCs w:val="20"/>
        </w:rPr>
        <w:t xml:space="preserve">afin de pouvoir en apporter la preuve au </w:t>
      </w:r>
      <w:r w:rsidR="00FE2D09">
        <w:rPr>
          <w:rFonts w:cstheme="minorHAnsi"/>
          <w:sz w:val="20"/>
          <w:szCs w:val="20"/>
        </w:rPr>
        <w:t>r</w:t>
      </w:r>
      <w:r w:rsidR="005B152F" w:rsidRPr="00D92205">
        <w:rPr>
          <w:rFonts w:cstheme="minorHAnsi"/>
          <w:sz w:val="20"/>
          <w:szCs w:val="20"/>
        </w:rPr>
        <w:t>esponsable de traitement</w:t>
      </w:r>
      <w:r w:rsidR="00806290" w:rsidRPr="00D92205">
        <w:rPr>
          <w:rFonts w:cstheme="minorHAnsi"/>
          <w:sz w:val="20"/>
          <w:szCs w:val="20"/>
        </w:rPr>
        <w:t>.</w:t>
      </w:r>
    </w:p>
    <w:p w14:paraId="4FFB25FD" w14:textId="01BE9CFE"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Lorsque la législation du pays </w:t>
      </w:r>
      <w:r w:rsidR="00C83615" w:rsidRPr="00FB6475">
        <w:rPr>
          <w:rFonts w:cstheme="minorHAnsi"/>
          <w:sz w:val="20"/>
          <w:szCs w:val="20"/>
        </w:rPr>
        <w:t>tiers</w:t>
      </w:r>
      <w:r w:rsidRPr="00FB6475">
        <w:rPr>
          <w:rFonts w:cstheme="minorHAnsi"/>
          <w:sz w:val="20"/>
          <w:szCs w:val="20"/>
        </w:rPr>
        <w:t xml:space="preserve"> le permet, </w:t>
      </w:r>
      <w:r w:rsidR="00FA6CF1" w:rsidRPr="00FB6475">
        <w:rPr>
          <w:rFonts w:cstheme="minorHAnsi"/>
          <w:sz w:val="20"/>
          <w:szCs w:val="20"/>
        </w:rPr>
        <w:t xml:space="preserve">le </w:t>
      </w:r>
      <w:r w:rsidR="00DF317B" w:rsidRPr="00FB6475">
        <w:rPr>
          <w:rFonts w:cstheme="minorHAnsi"/>
          <w:sz w:val="20"/>
          <w:szCs w:val="20"/>
        </w:rPr>
        <w:t>sous</w:t>
      </w:r>
      <w:r w:rsidR="00FA6CF1" w:rsidRPr="00FB6475">
        <w:rPr>
          <w:rFonts w:cstheme="minorHAnsi"/>
          <w:sz w:val="20"/>
          <w:szCs w:val="20"/>
        </w:rPr>
        <w:t>-traitant</w:t>
      </w:r>
      <w:r w:rsidRPr="00FB6475">
        <w:rPr>
          <w:rFonts w:cstheme="minorHAnsi"/>
          <w:sz w:val="20"/>
          <w:szCs w:val="20"/>
        </w:rPr>
        <w:t xml:space="preserve"> </w:t>
      </w:r>
      <w:r w:rsidR="00DB32FC" w:rsidRPr="00FB6475">
        <w:rPr>
          <w:rFonts w:cstheme="minorHAnsi"/>
          <w:sz w:val="20"/>
          <w:szCs w:val="20"/>
        </w:rPr>
        <w:t>fournit au</w:t>
      </w:r>
      <w:r w:rsidRPr="00FB6475">
        <w:rPr>
          <w:rFonts w:cstheme="minorHAnsi"/>
          <w:sz w:val="20"/>
          <w:szCs w:val="20"/>
        </w:rPr>
        <w:t xml:space="preserve"> </w:t>
      </w:r>
      <w:r w:rsidR="00FE2D09">
        <w:rPr>
          <w:rFonts w:cstheme="minorHAnsi"/>
          <w:sz w:val="20"/>
          <w:szCs w:val="20"/>
        </w:rPr>
        <w:t>r</w:t>
      </w:r>
      <w:r w:rsidRPr="00FB6475">
        <w:rPr>
          <w:rFonts w:cstheme="minorHAnsi"/>
          <w:sz w:val="20"/>
          <w:szCs w:val="20"/>
        </w:rPr>
        <w:t xml:space="preserve">esponsable de traitement, à intervalles réguliers, autant d’informations utiles que possible sur les demandes reçues </w:t>
      </w:r>
      <w:r w:rsidR="00806290" w:rsidRPr="00FB6475">
        <w:rPr>
          <w:rFonts w:cstheme="minorHAnsi"/>
          <w:sz w:val="20"/>
          <w:szCs w:val="20"/>
        </w:rPr>
        <w:t xml:space="preserve">des autorités </w:t>
      </w:r>
      <w:r w:rsidRPr="00FB6475">
        <w:rPr>
          <w:rFonts w:cstheme="minorHAnsi"/>
          <w:sz w:val="20"/>
          <w:szCs w:val="20"/>
        </w:rPr>
        <w:t xml:space="preserve">(nombre de demandes, type de données demandées, autorités requérantes, etc.). </w:t>
      </w:r>
    </w:p>
    <w:p w14:paraId="63487C4F" w14:textId="61CAB2EF" w:rsidR="005B152F" w:rsidRPr="00FB6475" w:rsidRDefault="005B152F" w:rsidP="00F66AFC">
      <w:pPr>
        <w:pStyle w:val="ProductList-Body"/>
        <w:numPr>
          <w:ilvl w:val="0"/>
          <w:numId w:val="53"/>
        </w:numPr>
        <w:spacing w:line="240" w:lineRule="exact"/>
        <w:jc w:val="both"/>
        <w:rPr>
          <w:rFonts w:cstheme="minorHAnsi"/>
          <w:sz w:val="20"/>
          <w:szCs w:val="20"/>
        </w:rPr>
      </w:pPr>
      <w:r w:rsidRPr="00FB6475">
        <w:rPr>
          <w:rFonts w:cstheme="minorHAnsi"/>
          <w:sz w:val="20"/>
          <w:szCs w:val="20"/>
        </w:rPr>
        <w:t xml:space="preserve">Les paragraphes a) à c) </w:t>
      </w:r>
      <w:r w:rsidR="00DB32FC" w:rsidRPr="00FB6475">
        <w:rPr>
          <w:rFonts w:cstheme="minorHAnsi"/>
          <w:sz w:val="20"/>
          <w:szCs w:val="20"/>
        </w:rPr>
        <w:t xml:space="preserve">du présent article </w:t>
      </w:r>
      <w:r w:rsidRPr="00FB6475">
        <w:rPr>
          <w:rFonts w:cstheme="minorHAnsi"/>
          <w:sz w:val="20"/>
          <w:szCs w:val="20"/>
        </w:rPr>
        <w:t xml:space="preserve">sont sans préjudice de l’obligation </w:t>
      </w:r>
      <w:r w:rsidR="00DB32FC" w:rsidRPr="00FB6475">
        <w:rPr>
          <w:rFonts w:cstheme="minorHAnsi"/>
          <w:sz w:val="20"/>
          <w:szCs w:val="20"/>
        </w:rPr>
        <w:t xml:space="preserve">pour le </w:t>
      </w:r>
      <w:r w:rsidR="00DF317B" w:rsidRPr="00FB6475">
        <w:rPr>
          <w:rFonts w:cstheme="minorHAnsi"/>
          <w:sz w:val="20"/>
          <w:szCs w:val="20"/>
        </w:rPr>
        <w:t>sous</w:t>
      </w:r>
      <w:r w:rsidR="00DB32FC" w:rsidRPr="00FB6475">
        <w:rPr>
          <w:rFonts w:cstheme="minorHAnsi"/>
          <w:sz w:val="20"/>
          <w:szCs w:val="20"/>
        </w:rPr>
        <w:t>-traitant</w:t>
      </w:r>
      <w:r w:rsidRPr="00FB6475">
        <w:rPr>
          <w:rFonts w:cstheme="minorHAnsi"/>
          <w:sz w:val="20"/>
          <w:szCs w:val="20"/>
        </w:rPr>
        <w:t xml:space="preserve"> d’informer sans délai </w:t>
      </w:r>
      <w:r w:rsidR="00DB32FC" w:rsidRPr="00FB6475">
        <w:rPr>
          <w:rFonts w:cstheme="minorHAnsi"/>
          <w:sz w:val="20"/>
          <w:szCs w:val="20"/>
        </w:rPr>
        <w:t xml:space="preserve">le </w:t>
      </w:r>
      <w:r w:rsidR="00DF317B" w:rsidRPr="00FB6475">
        <w:rPr>
          <w:rFonts w:cstheme="minorHAnsi"/>
          <w:sz w:val="20"/>
          <w:szCs w:val="20"/>
        </w:rPr>
        <w:t>responsable</w:t>
      </w:r>
      <w:r w:rsidR="00DB32FC" w:rsidRPr="00FB6475">
        <w:rPr>
          <w:rFonts w:cstheme="minorHAnsi"/>
          <w:sz w:val="20"/>
          <w:szCs w:val="20"/>
        </w:rPr>
        <w:t xml:space="preserve"> de traitement</w:t>
      </w:r>
      <w:r w:rsidRPr="00FB6475">
        <w:rPr>
          <w:rFonts w:cstheme="minorHAnsi"/>
          <w:sz w:val="20"/>
          <w:szCs w:val="20"/>
        </w:rPr>
        <w:t xml:space="preserve"> s’il n’est pas en mesure de respecter </w:t>
      </w:r>
      <w:r w:rsidR="00FE2D09">
        <w:rPr>
          <w:rFonts w:cstheme="minorHAnsi"/>
          <w:sz w:val="20"/>
          <w:szCs w:val="20"/>
        </w:rPr>
        <w:t>les engagements pris aux termes de</w:t>
      </w:r>
      <w:r w:rsidR="00753E54" w:rsidRPr="00FB6475">
        <w:rPr>
          <w:rFonts w:cstheme="minorHAnsi"/>
          <w:sz w:val="20"/>
          <w:szCs w:val="20"/>
        </w:rPr>
        <w:t xml:space="preserve"> </w:t>
      </w:r>
      <w:r w:rsidR="00FE2D09">
        <w:rPr>
          <w:rFonts w:cstheme="minorHAnsi"/>
          <w:sz w:val="20"/>
          <w:szCs w:val="20"/>
        </w:rPr>
        <w:t>l’</w:t>
      </w:r>
      <w:r w:rsidR="00753E54" w:rsidRPr="00FB6475">
        <w:rPr>
          <w:rFonts w:cstheme="minorHAnsi"/>
          <w:sz w:val="20"/>
          <w:szCs w:val="20"/>
        </w:rPr>
        <w:t>Annexe RGPD</w:t>
      </w:r>
      <w:r w:rsidR="00DB32FC" w:rsidRPr="00FB6475">
        <w:rPr>
          <w:rFonts w:cstheme="minorHAnsi"/>
          <w:sz w:val="20"/>
          <w:szCs w:val="20"/>
        </w:rPr>
        <w:t>.</w:t>
      </w:r>
    </w:p>
    <w:p w14:paraId="0098E161" w14:textId="06B109F1"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contrôler la légalité de la demande de divulgation</w:t>
      </w:r>
      <w:r w:rsidR="00FE2D09">
        <w:rPr>
          <w:rFonts w:cstheme="minorHAnsi"/>
          <w:sz w:val="20"/>
          <w:szCs w:val="20"/>
        </w:rPr>
        <w:t xml:space="preserve"> de données</w:t>
      </w:r>
      <w:r w:rsidR="005B152F" w:rsidRPr="00D92205">
        <w:rPr>
          <w:rFonts w:cstheme="minorHAnsi"/>
          <w:sz w:val="20"/>
          <w:szCs w:val="20"/>
        </w:rPr>
        <w:t xml:space="preserve">, en particulier de vérifier si </w:t>
      </w:r>
      <w:r w:rsidR="00683FD7">
        <w:rPr>
          <w:rFonts w:cstheme="minorHAnsi"/>
          <w:sz w:val="20"/>
          <w:szCs w:val="20"/>
        </w:rPr>
        <w:t>c</w:t>
      </w:r>
      <w:r w:rsidR="005B152F" w:rsidRPr="00D92205">
        <w:rPr>
          <w:rFonts w:cstheme="minorHAnsi"/>
          <w:sz w:val="20"/>
          <w:szCs w:val="20"/>
        </w:rPr>
        <w:t>elle</w:t>
      </w:r>
      <w:r w:rsidR="00683FD7">
        <w:rPr>
          <w:rFonts w:cstheme="minorHAnsi"/>
          <w:sz w:val="20"/>
          <w:szCs w:val="20"/>
        </w:rPr>
        <w:t xml:space="preserve">-ci </w:t>
      </w:r>
      <w:r w:rsidR="005B152F" w:rsidRPr="00D92205">
        <w:rPr>
          <w:rFonts w:cstheme="minorHAnsi"/>
          <w:sz w:val="20"/>
          <w:szCs w:val="20"/>
        </w:rPr>
        <w:t xml:space="preserve">s’inscrit dans les limites des pouvoirs conférés à l’autorité publique requérante, et </w:t>
      </w:r>
      <w:r w:rsidR="00FE2D09">
        <w:rPr>
          <w:rFonts w:cstheme="minorHAnsi"/>
          <w:sz w:val="20"/>
          <w:szCs w:val="20"/>
        </w:rPr>
        <w:t>s’engage à</w:t>
      </w:r>
      <w:r w:rsidR="005B152F" w:rsidRPr="00D92205">
        <w:rPr>
          <w:rFonts w:cstheme="minorHAnsi"/>
          <w:sz w:val="20"/>
          <w:szCs w:val="20"/>
        </w:rPr>
        <w:t xml:space="preserve"> la contester </w:t>
      </w:r>
      <w:r w:rsidRPr="00D92205">
        <w:rPr>
          <w:rFonts w:cstheme="minorHAnsi"/>
          <w:sz w:val="20"/>
          <w:szCs w:val="20"/>
        </w:rPr>
        <w:t>s’il</w:t>
      </w:r>
      <w:r w:rsidR="005B152F" w:rsidRPr="00D92205">
        <w:rPr>
          <w:rFonts w:cstheme="minorHAnsi"/>
          <w:sz w:val="20"/>
          <w:szCs w:val="20"/>
        </w:rPr>
        <w:t xml:space="preserve"> conclut qu’il existe des motifs raisonnables de considérer qu’elle est illégale en vertu de la législation du pays </w:t>
      </w:r>
      <w:r w:rsidR="00C83615" w:rsidRPr="00D92205">
        <w:rPr>
          <w:rFonts w:cstheme="minorHAnsi"/>
          <w:sz w:val="20"/>
          <w:szCs w:val="20"/>
        </w:rPr>
        <w:t>tiers</w:t>
      </w:r>
      <w:r w:rsidR="005B152F" w:rsidRPr="00D92205">
        <w:rPr>
          <w:rFonts w:cstheme="minorHAnsi"/>
          <w:sz w:val="20"/>
          <w:szCs w:val="20"/>
        </w:rPr>
        <w:t>. Lorsqu’il conteste une demande</w:t>
      </w:r>
      <w:r w:rsidR="00683FD7">
        <w:rPr>
          <w:rFonts w:cstheme="minorHAnsi"/>
          <w:sz w:val="20"/>
          <w:szCs w:val="20"/>
        </w:rPr>
        <w:t xml:space="preserve"> de divulgation des données</w:t>
      </w:r>
      <w:r w:rsidR="005B152F" w:rsidRPr="00D92205">
        <w:rPr>
          <w:rFonts w:cstheme="minorHAnsi"/>
          <w:sz w:val="20"/>
          <w:szCs w:val="20"/>
        </w:rPr>
        <w:t xml:space="preserve">, </w:t>
      </w: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demande des mesures provisoires visant à suspendre les effets de la demande jusqu’à ce que l’autorité judiciaire compétente se prononce sur son bien</w:t>
      </w:r>
      <w:r w:rsidRPr="00D92205">
        <w:rPr>
          <w:rFonts w:cstheme="minorHAnsi"/>
          <w:sz w:val="20"/>
          <w:szCs w:val="20"/>
        </w:rPr>
        <w:t>-</w:t>
      </w:r>
      <w:r w:rsidR="005B152F" w:rsidRPr="00D92205">
        <w:rPr>
          <w:rFonts w:cstheme="minorHAnsi"/>
          <w:sz w:val="20"/>
          <w:szCs w:val="20"/>
        </w:rPr>
        <w:t>fondé. Il ne divulgue pas les données à caractère personnel demandées tant qu’il n’est pas obligé de le faire en vertu des règles de procédure</w:t>
      </w:r>
      <w:r w:rsidR="00683FD7">
        <w:rPr>
          <w:rFonts w:cstheme="minorHAnsi"/>
          <w:sz w:val="20"/>
          <w:szCs w:val="20"/>
        </w:rPr>
        <w:t xml:space="preserve"> qui lui sont</w:t>
      </w:r>
      <w:r w:rsidR="005B152F" w:rsidRPr="00D92205">
        <w:rPr>
          <w:rFonts w:cstheme="minorHAnsi"/>
          <w:sz w:val="20"/>
          <w:szCs w:val="20"/>
        </w:rPr>
        <w:t xml:space="preserve"> applicables. </w:t>
      </w:r>
    </w:p>
    <w:p w14:paraId="77410BC9" w14:textId="3CCC7E1C" w:rsidR="00532F7B" w:rsidRPr="00D9220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garder une trace documentaire de son évaluation juridique ainsi que de toute contestation de la demande de divulgation et, dans la mesure où la législation du pays </w:t>
      </w:r>
      <w:r w:rsidR="00C83615" w:rsidRPr="00D92205">
        <w:rPr>
          <w:rFonts w:cstheme="minorHAnsi"/>
          <w:sz w:val="20"/>
          <w:szCs w:val="20"/>
        </w:rPr>
        <w:t>tiers</w:t>
      </w:r>
      <w:r w:rsidR="005B152F" w:rsidRPr="00D92205">
        <w:rPr>
          <w:rFonts w:cstheme="minorHAnsi"/>
          <w:sz w:val="20"/>
          <w:szCs w:val="20"/>
        </w:rPr>
        <w:t xml:space="preserve"> le </w:t>
      </w:r>
      <w:r w:rsidR="00683FD7">
        <w:rPr>
          <w:rFonts w:cstheme="minorHAnsi"/>
          <w:sz w:val="20"/>
          <w:szCs w:val="20"/>
        </w:rPr>
        <w:t xml:space="preserve">lui </w:t>
      </w:r>
      <w:r w:rsidR="005B152F" w:rsidRPr="00D92205">
        <w:rPr>
          <w:rFonts w:cstheme="minorHAnsi"/>
          <w:sz w:val="20"/>
          <w:szCs w:val="20"/>
        </w:rPr>
        <w:t>permet, de mettre les documents concernés à la disposition d</w:t>
      </w:r>
      <w:r w:rsidR="00532F7B" w:rsidRPr="00D92205">
        <w:rPr>
          <w:rFonts w:cstheme="minorHAnsi"/>
          <w:sz w:val="20"/>
          <w:szCs w:val="20"/>
        </w:rPr>
        <w:t xml:space="preserve">u </w:t>
      </w:r>
      <w:r w:rsidR="00FE2D09">
        <w:rPr>
          <w:rFonts w:cstheme="minorHAnsi"/>
          <w:sz w:val="20"/>
          <w:szCs w:val="20"/>
        </w:rPr>
        <w:t>r</w:t>
      </w:r>
      <w:r w:rsidR="00532F7B" w:rsidRPr="00D92205">
        <w:rPr>
          <w:rFonts w:cstheme="minorHAnsi"/>
          <w:sz w:val="20"/>
          <w:szCs w:val="20"/>
        </w:rPr>
        <w:t>esponsable de traitement</w:t>
      </w:r>
      <w:r w:rsidR="005B152F" w:rsidRPr="00D92205">
        <w:rPr>
          <w:rFonts w:cstheme="minorHAnsi"/>
          <w:sz w:val="20"/>
          <w:szCs w:val="20"/>
        </w:rPr>
        <w:t xml:space="preserve">. </w:t>
      </w:r>
    </w:p>
    <w:p w14:paraId="51D11515" w14:textId="544DEEB0" w:rsidR="00F548A3" w:rsidRPr="00FB6475" w:rsidRDefault="00DB32FC" w:rsidP="00F66AFC">
      <w:pPr>
        <w:pStyle w:val="ProductList-Body"/>
        <w:numPr>
          <w:ilvl w:val="0"/>
          <w:numId w:val="53"/>
        </w:numPr>
        <w:spacing w:line="240" w:lineRule="exact"/>
        <w:jc w:val="both"/>
        <w:rPr>
          <w:rFonts w:cstheme="minorHAnsi"/>
          <w:sz w:val="20"/>
          <w:szCs w:val="20"/>
        </w:rPr>
      </w:pPr>
      <w:r w:rsidRPr="00D92205">
        <w:rPr>
          <w:rFonts w:cstheme="minorHAnsi"/>
          <w:sz w:val="20"/>
          <w:szCs w:val="20"/>
        </w:rPr>
        <w:t xml:space="preserve">Le </w:t>
      </w:r>
      <w:r w:rsidR="00DF317B" w:rsidRPr="00D92205">
        <w:rPr>
          <w:rFonts w:cstheme="minorHAnsi"/>
          <w:sz w:val="20"/>
          <w:szCs w:val="20"/>
        </w:rPr>
        <w:t>sous</w:t>
      </w:r>
      <w:r w:rsidRPr="00D92205">
        <w:rPr>
          <w:rFonts w:cstheme="minorHAnsi"/>
          <w:sz w:val="20"/>
          <w:szCs w:val="20"/>
        </w:rPr>
        <w:t>-traitant</w:t>
      </w:r>
      <w:r w:rsidR="005B152F" w:rsidRPr="00D92205">
        <w:rPr>
          <w:rFonts w:cstheme="minorHAnsi"/>
          <w:sz w:val="20"/>
          <w:szCs w:val="20"/>
        </w:rPr>
        <w:t xml:space="preserve"> accepte de fournir le </w:t>
      </w:r>
      <w:r w:rsidR="00683FD7">
        <w:rPr>
          <w:rFonts w:cstheme="minorHAnsi"/>
          <w:sz w:val="20"/>
          <w:szCs w:val="20"/>
        </w:rPr>
        <w:t xml:space="preserve">strict </w:t>
      </w:r>
      <w:r w:rsidR="005B152F" w:rsidRPr="00D92205">
        <w:rPr>
          <w:rFonts w:cstheme="minorHAnsi"/>
          <w:sz w:val="20"/>
          <w:szCs w:val="20"/>
        </w:rPr>
        <w:t>minimum d’informations autorisé lorsqu’il répond à une demande de divulgation, sur la base d’une interprétation raisonnable de la demande.</w:t>
      </w:r>
    </w:p>
    <w:bookmarkEnd w:id="38"/>
    <w:p w14:paraId="1B6E46F5" w14:textId="0EAA7AD6" w:rsidR="002D346A" w:rsidRPr="00FB6475" w:rsidRDefault="002D346A" w:rsidP="00F66AFC">
      <w:pPr>
        <w:spacing w:after="0" w:line="240" w:lineRule="exact"/>
        <w:jc w:val="both"/>
        <w:rPr>
          <w:rFonts w:cstheme="minorHAnsi"/>
          <w:sz w:val="20"/>
          <w:szCs w:val="20"/>
        </w:rPr>
      </w:pPr>
    </w:p>
    <w:p w14:paraId="64686873" w14:textId="45DA4F40" w:rsidR="002D346A" w:rsidRPr="00D92205" w:rsidRDefault="00DB32FC"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7</w:t>
      </w:r>
      <w:r w:rsidRPr="00D92205">
        <w:rPr>
          <w:rFonts w:cstheme="minorHAnsi"/>
          <w:sz w:val="20"/>
          <w:szCs w:val="20"/>
        </w:rPr>
        <w:t xml:space="preserve"> – </w:t>
      </w:r>
      <w:r w:rsidR="002D346A" w:rsidRPr="00D92205">
        <w:rPr>
          <w:rFonts w:cstheme="minorHAnsi"/>
          <w:sz w:val="20"/>
          <w:szCs w:val="20"/>
        </w:rPr>
        <w:t xml:space="preserve">Assistance au </w:t>
      </w:r>
      <w:r w:rsidR="00DF317B" w:rsidRPr="00D92205">
        <w:rPr>
          <w:rFonts w:cstheme="minorHAnsi"/>
          <w:sz w:val="20"/>
          <w:szCs w:val="20"/>
        </w:rPr>
        <w:t>responsable</w:t>
      </w:r>
      <w:r w:rsidR="002D346A" w:rsidRPr="00D92205">
        <w:rPr>
          <w:rFonts w:cstheme="minorHAnsi"/>
          <w:sz w:val="20"/>
          <w:szCs w:val="20"/>
        </w:rPr>
        <w:t xml:space="preserve"> du traitement</w:t>
      </w:r>
    </w:p>
    <w:p w14:paraId="6CDF379E" w14:textId="77777777" w:rsidR="002D346A" w:rsidRPr="00D92205" w:rsidRDefault="002D346A" w:rsidP="00F66AFC">
      <w:pPr>
        <w:spacing w:after="0" w:line="240" w:lineRule="exact"/>
        <w:jc w:val="both"/>
        <w:rPr>
          <w:rFonts w:cstheme="minorHAnsi"/>
          <w:sz w:val="20"/>
          <w:szCs w:val="20"/>
        </w:rPr>
      </w:pPr>
    </w:p>
    <w:p w14:paraId="581C7B07" w14:textId="596176CC" w:rsidR="00FD30EB" w:rsidRPr="00D92205" w:rsidRDefault="00FD30EB"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8 des CCT Article 28 est complété</w:t>
      </w:r>
      <w:r w:rsidR="00761D90" w:rsidRPr="00D92205">
        <w:rPr>
          <w:rFonts w:eastAsia="Times New Roman" w:cstheme="minorHAnsi"/>
          <w:color w:val="000000"/>
          <w:sz w:val="20"/>
          <w:szCs w:val="20"/>
        </w:rPr>
        <w:t>e</w:t>
      </w:r>
      <w:r w:rsidRPr="00D92205">
        <w:rPr>
          <w:rFonts w:eastAsia="Times New Roman" w:cstheme="minorHAnsi"/>
          <w:color w:val="000000"/>
          <w:sz w:val="20"/>
          <w:szCs w:val="20"/>
        </w:rPr>
        <w:t xml:space="preserve"> par les dispositions suivantes : </w:t>
      </w:r>
    </w:p>
    <w:p w14:paraId="57A8B334" w14:textId="77777777" w:rsidR="00FD30EB" w:rsidRPr="00D92205" w:rsidRDefault="00FD30EB" w:rsidP="00F66AFC">
      <w:pPr>
        <w:pStyle w:val="ProductList-Body"/>
        <w:spacing w:line="240" w:lineRule="exact"/>
        <w:jc w:val="both"/>
        <w:rPr>
          <w:rFonts w:eastAsia="Times New Roman" w:cstheme="minorHAnsi"/>
          <w:color w:val="000000"/>
          <w:sz w:val="20"/>
          <w:szCs w:val="20"/>
        </w:rPr>
      </w:pPr>
    </w:p>
    <w:p w14:paraId="1E0F7D63" w14:textId="2B49C381" w:rsidR="00573988" w:rsidRPr="00D92205" w:rsidRDefault="00637B69" w:rsidP="00F66AFC">
      <w:pPr>
        <w:spacing w:after="0" w:line="240" w:lineRule="exact"/>
        <w:jc w:val="both"/>
        <w:rPr>
          <w:rFonts w:cstheme="minorHAnsi"/>
          <w:sz w:val="20"/>
          <w:szCs w:val="20"/>
        </w:rPr>
      </w:pPr>
      <w:r w:rsidRPr="00D92205">
        <w:rPr>
          <w:rFonts w:cstheme="minorHAnsi"/>
          <w:sz w:val="20"/>
          <w:szCs w:val="20"/>
        </w:rPr>
        <w:lastRenderedPageBreak/>
        <w:t xml:space="preserve">Lorsque les personnes concernées effectuent auprès du </w:t>
      </w:r>
      <w:r w:rsidR="00DF317B" w:rsidRPr="00D92205">
        <w:rPr>
          <w:rFonts w:cstheme="minorHAnsi"/>
          <w:sz w:val="20"/>
          <w:szCs w:val="20"/>
        </w:rPr>
        <w:t>sous</w:t>
      </w:r>
      <w:r w:rsidRPr="00D92205">
        <w:rPr>
          <w:rFonts w:cstheme="minorHAnsi"/>
          <w:sz w:val="20"/>
          <w:szCs w:val="20"/>
        </w:rPr>
        <w:t>-traitant des demandes d’exercice de</w:t>
      </w:r>
      <w:r w:rsidR="009333E5">
        <w:rPr>
          <w:rFonts w:cstheme="minorHAnsi"/>
          <w:sz w:val="20"/>
          <w:szCs w:val="20"/>
        </w:rPr>
        <w:t>s</w:t>
      </w:r>
      <w:r w:rsidRPr="00D92205">
        <w:rPr>
          <w:rFonts w:cstheme="minorHAnsi"/>
          <w:sz w:val="20"/>
          <w:szCs w:val="20"/>
        </w:rPr>
        <w:t xml:space="preserve"> droits, le </w:t>
      </w:r>
      <w:r w:rsidR="009333E5">
        <w:rPr>
          <w:rFonts w:cstheme="minorHAnsi"/>
          <w:sz w:val="20"/>
          <w:szCs w:val="20"/>
        </w:rPr>
        <w:t>s</w:t>
      </w:r>
      <w:r w:rsidRPr="00D92205">
        <w:rPr>
          <w:rFonts w:cstheme="minorHAnsi"/>
          <w:sz w:val="20"/>
          <w:szCs w:val="20"/>
        </w:rPr>
        <w:t xml:space="preserve">ous-traitant doit adresser ces demandes dès réception </w:t>
      </w:r>
      <w:r w:rsidR="007C457E" w:rsidRPr="00D92205">
        <w:rPr>
          <w:rFonts w:cstheme="minorHAnsi"/>
          <w:sz w:val="20"/>
          <w:szCs w:val="20"/>
        </w:rPr>
        <w:t xml:space="preserve">par courriel à la personne </w:t>
      </w:r>
      <w:r w:rsidR="006C7F76" w:rsidRPr="00D92205">
        <w:rPr>
          <w:rFonts w:cstheme="minorHAnsi"/>
          <w:sz w:val="20"/>
          <w:szCs w:val="20"/>
        </w:rPr>
        <w:t xml:space="preserve">de </w:t>
      </w:r>
      <w:r w:rsidR="007C457E" w:rsidRPr="00D92205">
        <w:rPr>
          <w:rFonts w:cstheme="minorHAnsi"/>
          <w:sz w:val="20"/>
          <w:szCs w:val="20"/>
        </w:rPr>
        <w:t xml:space="preserve">contact du </w:t>
      </w:r>
      <w:r w:rsidR="00DF317B" w:rsidRPr="00D92205">
        <w:rPr>
          <w:rFonts w:cstheme="minorHAnsi"/>
          <w:sz w:val="20"/>
          <w:szCs w:val="20"/>
        </w:rPr>
        <w:t>responsable</w:t>
      </w:r>
      <w:r w:rsidR="007C457E" w:rsidRPr="00D92205">
        <w:rPr>
          <w:rFonts w:cstheme="minorHAnsi"/>
          <w:sz w:val="20"/>
          <w:szCs w:val="20"/>
        </w:rPr>
        <w:t xml:space="preserve"> de traitement, dont les coordonnées sont précisées à l’annexe</w:t>
      </w:r>
      <w:r w:rsidR="006C7F76" w:rsidRPr="00D92205">
        <w:rPr>
          <w:rFonts w:cstheme="minorHAnsi"/>
          <w:sz w:val="20"/>
          <w:szCs w:val="20"/>
        </w:rPr>
        <w:t xml:space="preserve"> I</w:t>
      </w:r>
      <w:r w:rsidR="007C457E" w:rsidRPr="00D92205">
        <w:rPr>
          <w:rFonts w:cstheme="minorHAnsi"/>
          <w:sz w:val="20"/>
          <w:szCs w:val="20"/>
        </w:rPr>
        <w:t xml:space="preserve"> « Liste des parties », </w:t>
      </w:r>
      <w:r w:rsidR="00573988" w:rsidRPr="00D92205">
        <w:rPr>
          <w:rFonts w:cstheme="minorHAnsi"/>
          <w:sz w:val="20"/>
          <w:szCs w:val="20"/>
        </w:rPr>
        <w:t>et s’assurer de l</w:t>
      </w:r>
      <w:r w:rsidR="009333E5">
        <w:rPr>
          <w:rFonts w:cstheme="minorHAnsi"/>
          <w:sz w:val="20"/>
          <w:szCs w:val="20"/>
        </w:rPr>
        <w:t>eur</w:t>
      </w:r>
      <w:r w:rsidR="00573988" w:rsidRPr="00D92205">
        <w:rPr>
          <w:rFonts w:cstheme="minorHAnsi"/>
          <w:sz w:val="20"/>
          <w:szCs w:val="20"/>
        </w:rPr>
        <w:t xml:space="preserve"> bonne réception par le </w:t>
      </w:r>
      <w:r w:rsidR="00DF317B" w:rsidRPr="00D92205">
        <w:rPr>
          <w:rFonts w:cstheme="minorHAnsi"/>
          <w:sz w:val="20"/>
          <w:szCs w:val="20"/>
        </w:rPr>
        <w:t>responsable</w:t>
      </w:r>
      <w:r w:rsidR="00573988" w:rsidRPr="00D92205">
        <w:rPr>
          <w:rFonts w:cstheme="minorHAnsi"/>
          <w:sz w:val="20"/>
          <w:szCs w:val="20"/>
        </w:rPr>
        <w:t xml:space="preserve"> de traitement</w:t>
      </w:r>
      <w:r w:rsidR="00683FD7">
        <w:rPr>
          <w:rFonts w:cstheme="minorHAnsi"/>
          <w:sz w:val="20"/>
          <w:szCs w:val="20"/>
        </w:rPr>
        <w:t xml:space="preserve"> afin que celui-ci puisse y répondre dans les délais impartis</w:t>
      </w:r>
      <w:r w:rsidR="00573988" w:rsidRPr="00D92205">
        <w:rPr>
          <w:rFonts w:cstheme="minorHAnsi"/>
          <w:sz w:val="20"/>
          <w:szCs w:val="20"/>
        </w:rPr>
        <w:t>.</w:t>
      </w:r>
    </w:p>
    <w:p w14:paraId="2A560214" w14:textId="651A3402" w:rsidR="00D1279A" w:rsidRPr="00FB6475" w:rsidRDefault="00D1279A" w:rsidP="00F66AFC">
      <w:pPr>
        <w:spacing w:after="0" w:line="240" w:lineRule="exact"/>
        <w:jc w:val="both"/>
        <w:rPr>
          <w:rFonts w:cstheme="minorHAnsi"/>
          <w:b/>
          <w:bCs/>
          <w:sz w:val="20"/>
          <w:szCs w:val="20"/>
        </w:rPr>
      </w:pPr>
    </w:p>
    <w:p w14:paraId="692BC994" w14:textId="69A5E1F9" w:rsidR="00573988"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8</w:t>
      </w:r>
      <w:r w:rsidRPr="00D92205">
        <w:rPr>
          <w:rFonts w:cstheme="minorHAnsi"/>
          <w:sz w:val="20"/>
          <w:szCs w:val="20"/>
        </w:rPr>
        <w:t xml:space="preserve"> – Notification de</w:t>
      </w:r>
      <w:r w:rsidR="00584E69" w:rsidRPr="00D92205">
        <w:rPr>
          <w:rFonts w:cstheme="minorHAnsi"/>
          <w:sz w:val="20"/>
          <w:szCs w:val="20"/>
        </w:rPr>
        <w:t>s</w:t>
      </w:r>
      <w:r w:rsidRPr="00D92205">
        <w:rPr>
          <w:rFonts w:cstheme="minorHAnsi"/>
          <w:sz w:val="20"/>
          <w:szCs w:val="20"/>
        </w:rPr>
        <w:t xml:space="preserve"> violations de données à caractère personnel</w:t>
      </w:r>
    </w:p>
    <w:p w14:paraId="0756592E" w14:textId="77777777" w:rsidR="00573988" w:rsidRPr="00D92205" w:rsidRDefault="00573988" w:rsidP="00F66AFC">
      <w:pPr>
        <w:spacing w:after="0" w:line="240" w:lineRule="exact"/>
        <w:rPr>
          <w:rFonts w:cstheme="minorHAnsi"/>
          <w:sz w:val="20"/>
          <w:szCs w:val="20"/>
        </w:rPr>
      </w:pPr>
    </w:p>
    <w:p w14:paraId="16A7E060" w14:textId="47DA3C46" w:rsidR="00573988" w:rsidRPr="00D92205" w:rsidRDefault="006C7F76"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La Clause 9 des CCT Article 28 est complétée par les dispositions suivantes </w:t>
      </w:r>
      <w:r w:rsidR="00281ADF" w:rsidRPr="00D92205">
        <w:rPr>
          <w:rFonts w:eastAsia="Times New Roman" w:cstheme="minorHAnsi"/>
          <w:color w:val="000000"/>
          <w:sz w:val="20"/>
          <w:szCs w:val="20"/>
        </w:rPr>
        <w:t>:</w:t>
      </w:r>
      <w:r w:rsidR="00573988" w:rsidRPr="00D92205">
        <w:rPr>
          <w:rFonts w:eastAsia="Times New Roman" w:cstheme="minorHAnsi"/>
          <w:color w:val="000000"/>
          <w:sz w:val="20"/>
          <w:szCs w:val="20"/>
        </w:rPr>
        <w:t xml:space="preserve"> </w:t>
      </w:r>
    </w:p>
    <w:p w14:paraId="77DB3A4C" w14:textId="23B6FDA2" w:rsidR="007C457E" w:rsidRPr="00D92205" w:rsidRDefault="007C457E" w:rsidP="00F66AFC">
      <w:pPr>
        <w:pStyle w:val="ProductList-Body"/>
        <w:spacing w:line="240" w:lineRule="exact"/>
        <w:jc w:val="both"/>
        <w:rPr>
          <w:rFonts w:eastAsia="Times New Roman" w:cstheme="minorHAnsi"/>
          <w:color w:val="000000"/>
          <w:sz w:val="20"/>
          <w:szCs w:val="20"/>
        </w:rPr>
      </w:pPr>
    </w:p>
    <w:p w14:paraId="6C334EB8" w14:textId="7132022A" w:rsidR="00573988" w:rsidRPr="008E43EA" w:rsidRDefault="009422E0" w:rsidP="00F66AFC">
      <w:pPr>
        <w:pStyle w:val="ProductList-Body"/>
        <w:spacing w:line="240" w:lineRule="exact"/>
        <w:ind w:left="426" w:hanging="426"/>
        <w:jc w:val="both"/>
        <w:rPr>
          <w:rFonts w:eastAsia="Times New Roman" w:cstheme="minorHAnsi"/>
          <w:color w:val="000000"/>
          <w:sz w:val="20"/>
          <w:szCs w:val="20"/>
          <w:highlight w:val="yellow"/>
        </w:rPr>
      </w:pPr>
      <w:r>
        <w:rPr>
          <w:rFonts w:cstheme="minorHAnsi"/>
          <w:sz w:val="20"/>
          <w:szCs w:val="20"/>
        </w:rPr>
        <w:t>8</w:t>
      </w:r>
      <w:r w:rsidR="007C457E" w:rsidRPr="00D92205">
        <w:rPr>
          <w:rFonts w:cstheme="minorHAnsi"/>
          <w:sz w:val="20"/>
          <w:szCs w:val="20"/>
        </w:rPr>
        <w:t>.1. Toute</w:t>
      </w:r>
      <w:r w:rsidR="009333E5">
        <w:rPr>
          <w:rFonts w:cstheme="minorHAnsi"/>
          <w:sz w:val="20"/>
          <w:szCs w:val="20"/>
        </w:rPr>
        <w:t xml:space="preserve"> </w:t>
      </w:r>
      <w:r w:rsidR="007C457E" w:rsidRPr="00D92205">
        <w:rPr>
          <w:rFonts w:cstheme="minorHAnsi"/>
          <w:sz w:val="20"/>
          <w:szCs w:val="20"/>
        </w:rPr>
        <w:t>violation de données à caractère personnel ser</w:t>
      </w:r>
      <w:r w:rsidR="00584E69" w:rsidRPr="00D92205">
        <w:rPr>
          <w:rFonts w:cstheme="minorHAnsi"/>
          <w:sz w:val="20"/>
          <w:szCs w:val="20"/>
        </w:rPr>
        <w:t>a</w:t>
      </w:r>
      <w:r w:rsidR="007C457E" w:rsidRPr="00D92205">
        <w:rPr>
          <w:rFonts w:cstheme="minorHAnsi"/>
          <w:sz w:val="20"/>
          <w:szCs w:val="20"/>
        </w:rPr>
        <w:t xml:space="preserve"> notifiée par courriel à la personne</w:t>
      </w:r>
      <w:r w:rsidR="00683FD7">
        <w:rPr>
          <w:rFonts w:cstheme="minorHAnsi"/>
          <w:sz w:val="20"/>
          <w:szCs w:val="20"/>
        </w:rPr>
        <w:t xml:space="preserve"> de</w:t>
      </w:r>
      <w:r w:rsidR="007C457E" w:rsidRPr="00D92205">
        <w:rPr>
          <w:rFonts w:cstheme="minorHAnsi"/>
          <w:sz w:val="20"/>
          <w:szCs w:val="20"/>
        </w:rPr>
        <w:t xml:space="preserve"> contact du responsable de traitement, dont les coordonnées sont précisées à l’annexe </w:t>
      </w:r>
      <w:r w:rsidR="00584E69" w:rsidRPr="00D92205">
        <w:rPr>
          <w:rFonts w:cstheme="minorHAnsi"/>
          <w:sz w:val="20"/>
          <w:szCs w:val="20"/>
        </w:rPr>
        <w:t>I</w:t>
      </w:r>
      <w:r w:rsidR="007C457E" w:rsidRPr="00D92205">
        <w:rPr>
          <w:rFonts w:cstheme="minorHAnsi"/>
          <w:sz w:val="20"/>
          <w:szCs w:val="20"/>
        </w:rPr>
        <w:t xml:space="preserve">, le </w:t>
      </w:r>
      <w:r w:rsidR="00DF317B" w:rsidRPr="00D92205">
        <w:rPr>
          <w:rFonts w:cstheme="minorHAnsi"/>
          <w:sz w:val="20"/>
          <w:szCs w:val="20"/>
        </w:rPr>
        <w:t>sous</w:t>
      </w:r>
      <w:r w:rsidR="007C457E" w:rsidRPr="00D92205">
        <w:rPr>
          <w:rFonts w:cstheme="minorHAnsi"/>
          <w:sz w:val="20"/>
          <w:szCs w:val="20"/>
        </w:rPr>
        <w:t>-traitant s’assur</w:t>
      </w:r>
      <w:r w:rsidR="00584E69" w:rsidRPr="00D92205">
        <w:rPr>
          <w:rFonts w:cstheme="minorHAnsi"/>
          <w:sz w:val="20"/>
          <w:szCs w:val="20"/>
        </w:rPr>
        <w:t xml:space="preserve">ant </w:t>
      </w:r>
      <w:r w:rsidR="007C457E" w:rsidRPr="00D92205">
        <w:rPr>
          <w:rFonts w:cstheme="minorHAnsi"/>
          <w:sz w:val="20"/>
          <w:szCs w:val="20"/>
        </w:rPr>
        <w:t xml:space="preserve">de la bonne réception de la notification par le </w:t>
      </w:r>
      <w:r w:rsidR="00DF317B" w:rsidRPr="00D92205">
        <w:rPr>
          <w:rFonts w:cstheme="minorHAnsi"/>
          <w:sz w:val="20"/>
          <w:szCs w:val="20"/>
        </w:rPr>
        <w:t>responsable</w:t>
      </w:r>
      <w:r w:rsidR="007C457E" w:rsidRPr="00D92205">
        <w:rPr>
          <w:rFonts w:cstheme="minorHAnsi"/>
          <w:sz w:val="20"/>
          <w:szCs w:val="20"/>
        </w:rPr>
        <w:t xml:space="preserve"> de traitement</w:t>
      </w:r>
      <w:r w:rsidR="00584E69" w:rsidRPr="00D92205">
        <w:rPr>
          <w:rFonts w:cstheme="minorHAnsi"/>
          <w:sz w:val="20"/>
          <w:szCs w:val="20"/>
        </w:rPr>
        <w:t xml:space="preserve"> dans un délai de </w:t>
      </w:r>
      <w:r w:rsidR="009333E5">
        <w:rPr>
          <w:rFonts w:cstheme="minorHAnsi"/>
          <w:sz w:val="20"/>
          <w:szCs w:val="20"/>
        </w:rPr>
        <w:t>vingt-quatre (</w:t>
      </w:r>
      <w:r w:rsidR="00584E69" w:rsidRPr="00D92205">
        <w:rPr>
          <w:rFonts w:cstheme="minorHAnsi"/>
          <w:sz w:val="20"/>
          <w:szCs w:val="20"/>
        </w:rPr>
        <w:t>24</w:t>
      </w:r>
      <w:r w:rsidR="009333E5">
        <w:rPr>
          <w:rFonts w:cstheme="minorHAnsi"/>
          <w:sz w:val="20"/>
          <w:szCs w:val="20"/>
        </w:rPr>
        <w:t>)</w:t>
      </w:r>
      <w:r w:rsidR="0038669F" w:rsidRPr="00D92205">
        <w:rPr>
          <w:rFonts w:cstheme="minorHAnsi"/>
          <w:sz w:val="20"/>
          <w:szCs w:val="20"/>
        </w:rPr>
        <w:t xml:space="preserve"> </w:t>
      </w:r>
      <w:r w:rsidR="00584E69" w:rsidRPr="00D92205">
        <w:rPr>
          <w:rFonts w:cstheme="minorHAnsi"/>
          <w:sz w:val="20"/>
          <w:szCs w:val="20"/>
        </w:rPr>
        <w:t>h</w:t>
      </w:r>
      <w:r w:rsidR="0038669F" w:rsidRPr="00D92205">
        <w:rPr>
          <w:rFonts w:cstheme="minorHAnsi"/>
          <w:sz w:val="20"/>
          <w:szCs w:val="20"/>
        </w:rPr>
        <w:t>eures</w:t>
      </w:r>
      <w:r w:rsidR="000E095F" w:rsidRPr="00D92205">
        <w:rPr>
          <w:rFonts w:cstheme="minorHAnsi"/>
          <w:sz w:val="20"/>
          <w:szCs w:val="20"/>
        </w:rPr>
        <w:t>.</w:t>
      </w:r>
    </w:p>
    <w:p w14:paraId="5D3BA530" w14:textId="6B0947F7" w:rsidR="004965B4" w:rsidRPr="00430898" w:rsidRDefault="009422E0" w:rsidP="00F66AFC">
      <w:pPr>
        <w:spacing w:after="0" w:line="240" w:lineRule="exact"/>
        <w:ind w:left="426" w:hanging="426"/>
        <w:jc w:val="both"/>
        <w:rPr>
          <w:rFonts w:cstheme="minorHAnsi"/>
          <w:sz w:val="20"/>
          <w:szCs w:val="20"/>
        </w:rPr>
      </w:pPr>
      <w:r>
        <w:rPr>
          <w:rFonts w:cstheme="minorHAnsi"/>
          <w:sz w:val="20"/>
          <w:szCs w:val="20"/>
        </w:rPr>
        <w:t>8</w:t>
      </w:r>
      <w:r w:rsidR="00B601AA" w:rsidRPr="00430898">
        <w:rPr>
          <w:rFonts w:cstheme="minorHAnsi"/>
          <w:sz w:val="20"/>
          <w:szCs w:val="20"/>
        </w:rPr>
        <w:t xml:space="preserve">.2. </w:t>
      </w:r>
      <w:r w:rsidR="003E7325"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r</w:t>
      </w:r>
      <w:r w:rsidR="003E7325" w:rsidRPr="00430898">
        <w:rPr>
          <w:rFonts w:cstheme="minorHAnsi"/>
          <w:sz w:val="20"/>
          <w:szCs w:val="20"/>
        </w:rPr>
        <w:t xml:space="preserve">esponsable du traitement, le </w:t>
      </w:r>
      <w:r w:rsidR="009333E5">
        <w:rPr>
          <w:rFonts w:cstheme="minorHAnsi"/>
          <w:sz w:val="20"/>
          <w:szCs w:val="20"/>
        </w:rPr>
        <w:t>s</w:t>
      </w:r>
      <w:r w:rsidR="003E7325" w:rsidRPr="00430898">
        <w:rPr>
          <w:rFonts w:cstheme="minorHAnsi"/>
          <w:sz w:val="20"/>
          <w:szCs w:val="20"/>
        </w:rPr>
        <w:t xml:space="preserve">ous-traitant prête assistance au </w:t>
      </w:r>
      <w:r w:rsidR="009333E5">
        <w:rPr>
          <w:rFonts w:cstheme="minorHAnsi"/>
          <w:sz w:val="20"/>
          <w:szCs w:val="20"/>
        </w:rPr>
        <w:t>r</w:t>
      </w:r>
      <w:r w:rsidR="003E7325" w:rsidRPr="00430898">
        <w:rPr>
          <w:rFonts w:cstheme="minorHAnsi"/>
          <w:sz w:val="20"/>
          <w:szCs w:val="20"/>
        </w:rPr>
        <w:t xml:space="preserve">esponsable du traitement aux fins de la notification de la violation de données à caractère personnel à </w:t>
      </w:r>
      <w:r w:rsidR="00B03B65" w:rsidRPr="00430898">
        <w:rPr>
          <w:rFonts w:cstheme="minorHAnsi"/>
          <w:sz w:val="20"/>
          <w:szCs w:val="20"/>
        </w:rPr>
        <w:t xml:space="preserve">toute </w:t>
      </w:r>
      <w:r w:rsidR="003E7325" w:rsidRPr="00430898">
        <w:rPr>
          <w:rFonts w:cstheme="minorHAnsi"/>
          <w:sz w:val="20"/>
          <w:szCs w:val="20"/>
        </w:rPr>
        <w:t xml:space="preserve">autorité de contrôle compétente, </w:t>
      </w:r>
      <w:r w:rsidR="00B03B65" w:rsidRPr="00430898">
        <w:rPr>
          <w:rFonts w:cstheme="minorHAnsi"/>
          <w:sz w:val="20"/>
          <w:szCs w:val="20"/>
        </w:rPr>
        <w:t>dans un délai maximal de</w:t>
      </w:r>
      <w:r w:rsidR="004965B4" w:rsidRPr="00430898">
        <w:rPr>
          <w:rFonts w:cstheme="minorHAnsi"/>
          <w:sz w:val="20"/>
          <w:szCs w:val="20"/>
        </w:rPr>
        <w:t xml:space="preserve"> </w:t>
      </w:r>
      <w:r w:rsidR="009333E5">
        <w:rPr>
          <w:rFonts w:cstheme="minorHAnsi"/>
          <w:sz w:val="20"/>
          <w:szCs w:val="20"/>
        </w:rPr>
        <w:t xml:space="preserve">vingt-quatre </w:t>
      </w:r>
      <w:r w:rsidR="00683FD7">
        <w:rPr>
          <w:rFonts w:cstheme="minorHAnsi"/>
          <w:sz w:val="20"/>
          <w:szCs w:val="20"/>
        </w:rPr>
        <w:t>(</w:t>
      </w:r>
      <w:r w:rsidR="004965B4" w:rsidRPr="00430898">
        <w:rPr>
          <w:rFonts w:cstheme="minorHAnsi"/>
          <w:sz w:val="20"/>
          <w:szCs w:val="20"/>
        </w:rPr>
        <w:t>24</w:t>
      </w:r>
      <w:r w:rsidR="00683FD7">
        <w:rPr>
          <w:rFonts w:cstheme="minorHAnsi"/>
          <w:sz w:val="20"/>
          <w:szCs w:val="20"/>
        </w:rPr>
        <w:t>)</w:t>
      </w:r>
      <w:r w:rsidR="004965B4" w:rsidRPr="00430898">
        <w:rPr>
          <w:rFonts w:cstheme="minorHAnsi"/>
          <w:sz w:val="20"/>
          <w:szCs w:val="20"/>
        </w:rPr>
        <w:t xml:space="preserve"> heures </w:t>
      </w:r>
      <w:r w:rsidR="003E7325" w:rsidRPr="00430898">
        <w:rPr>
          <w:rFonts w:cstheme="minorHAnsi"/>
          <w:sz w:val="20"/>
          <w:szCs w:val="20"/>
        </w:rPr>
        <w:t xml:space="preserve">après que le </w:t>
      </w:r>
      <w:r w:rsidR="009333E5">
        <w:rPr>
          <w:rFonts w:cstheme="minorHAnsi"/>
          <w:sz w:val="20"/>
          <w:szCs w:val="20"/>
        </w:rPr>
        <w:t>r</w:t>
      </w:r>
      <w:r w:rsidR="003E7325" w:rsidRPr="00430898">
        <w:rPr>
          <w:rFonts w:cstheme="minorHAnsi"/>
          <w:sz w:val="20"/>
          <w:szCs w:val="20"/>
        </w:rPr>
        <w:t>esponsable du traitement en a</w:t>
      </w:r>
      <w:r w:rsidR="00B03B65" w:rsidRPr="00430898">
        <w:rPr>
          <w:rFonts w:cstheme="minorHAnsi"/>
          <w:sz w:val="20"/>
          <w:szCs w:val="20"/>
        </w:rPr>
        <w:t>it</w:t>
      </w:r>
      <w:r w:rsidR="003E7325" w:rsidRPr="00430898">
        <w:rPr>
          <w:rFonts w:cstheme="minorHAnsi"/>
          <w:sz w:val="20"/>
          <w:szCs w:val="20"/>
        </w:rPr>
        <w:t xml:space="preserve"> eu connaissance</w:t>
      </w:r>
      <w:r w:rsidR="007C457E" w:rsidRPr="00430898">
        <w:rPr>
          <w:rFonts w:cstheme="minorHAnsi"/>
          <w:sz w:val="20"/>
          <w:szCs w:val="20"/>
        </w:rPr>
        <w:t>.</w:t>
      </w:r>
    </w:p>
    <w:p w14:paraId="6CA2FDED" w14:textId="7D3F333A" w:rsidR="000E095F" w:rsidRPr="00452029" w:rsidRDefault="009422E0" w:rsidP="00F66AFC">
      <w:pPr>
        <w:spacing w:after="0" w:line="240" w:lineRule="exact"/>
        <w:ind w:left="426" w:hanging="426"/>
        <w:jc w:val="both"/>
        <w:rPr>
          <w:rFonts w:cstheme="minorHAnsi"/>
          <w:sz w:val="20"/>
          <w:szCs w:val="20"/>
          <w:highlight w:val="green"/>
        </w:rPr>
      </w:pPr>
      <w:r>
        <w:rPr>
          <w:rFonts w:cstheme="minorHAnsi"/>
          <w:sz w:val="20"/>
          <w:szCs w:val="20"/>
        </w:rPr>
        <w:t>8</w:t>
      </w:r>
      <w:r w:rsidR="00B601AA" w:rsidRPr="00430898">
        <w:rPr>
          <w:rFonts w:cstheme="minorHAnsi"/>
          <w:sz w:val="20"/>
          <w:szCs w:val="20"/>
        </w:rPr>
        <w:t xml:space="preserve">.3. </w:t>
      </w:r>
      <w:r w:rsidR="00D66C41" w:rsidRPr="00430898">
        <w:rPr>
          <w:rFonts w:cstheme="minorHAnsi"/>
          <w:sz w:val="20"/>
          <w:szCs w:val="20"/>
        </w:rPr>
        <w:t xml:space="preserve"> </w:t>
      </w:r>
      <w:r w:rsidR="004965B4" w:rsidRPr="00430898">
        <w:rPr>
          <w:rFonts w:cstheme="minorHAnsi"/>
          <w:sz w:val="20"/>
          <w:szCs w:val="20"/>
        </w:rPr>
        <w:t xml:space="preserve">En cas de violation de données à caractère personnel en rapport avec des données traitées par le </w:t>
      </w:r>
      <w:r w:rsidR="009333E5">
        <w:rPr>
          <w:rFonts w:cstheme="minorHAnsi"/>
          <w:sz w:val="20"/>
          <w:szCs w:val="20"/>
        </w:rPr>
        <w:t>s</w:t>
      </w:r>
      <w:r w:rsidR="004965B4" w:rsidRPr="00430898">
        <w:rPr>
          <w:rFonts w:cstheme="minorHAnsi"/>
          <w:sz w:val="20"/>
          <w:szCs w:val="20"/>
        </w:rPr>
        <w:t xml:space="preserve">ous-traitant, celui-ci en informe le </w:t>
      </w:r>
      <w:r w:rsidR="009B1114">
        <w:rPr>
          <w:rFonts w:cstheme="minorHAnsi"/>
          <w:sz w:val="20"/>
          <w:szCs w:val="20"/>
        </w:rPr>
        <w:t>r</w:t>
      </w:r>
      <w:r w:rsidR="004965B4" w:rsidRPr="00430898">
        <w:rPr>
          <w:rFonts w:cstheme="minorHAnsi"/>
          <w:sz w:val="20"/>
          <w:szCs w:val="20"/>
        </w:rPr>
        <w:t xml:space="preserve">esponsable du traitement </w:t>
      </w:r>
      <w:r w:rsidR="001A560A" w:rsidRPr="00430898">
        <w:rPr>
          <w:rFonts w:cstheme="minorHAnsi"/>
          <w:sz w:val="20"/>
          <w:szCs w:val="20"/>
        </w:rPr>
        <w:t xml:space="preserve">dans un délai maximal de </w:t>
      </w:r>
      <w:r w:rsidR="00683FD7">
        <w:rPr>
          <w:rFonts w:cstheme="minorHAnsi"/>
          <w:sz w:val="20"/>
          <w:szCs w:val="20"/>
        </w:rPr>
        <w:t>vingt-quatre (</w:t>
      </w:r>
      <w:r w:rsidR="001A560A" w:rsidRPr="00430898">
        <w:rPr>
          <w:rFonts w:cstheme="minorHAnsi"/>
          <w:sz w:val="20"/>
          <w:szCs w:val="20"/>
        </w:rPr>
        <w:t>24</w:t>
      </w:r>
      <w:r w:rsidR="00683FD7">
        <w:rPr>
          <w:rFonts w:cstheme="minorHAnsi"/>
          <w:sz w:val="20"/>
          <w:szCs w:val="20"/>
        </w:rPr>
        <w:t>)</w:t>
      </w:r>
      <w:r w:rsidR="001A560A" w:rsidRPr="00430898">
        <w:rPr>
          <w:rFonts w:cstheme="minorHAnsi"/>
          <w:sz w:val="20"/>
          <w:szCs w:val="20"/>
        </w:rPr>
        <w:t xml:space="preserve"> heures </w:t>
      </w:r>
      <w:r w:rsidR="004965B4" w:rsidRPr="00430898">
        <w:rPr>
          <w:rFonts w:cstheme="minorHAnsi"/>
          <w:sz w:val="20"/>
          <w:szCs w:val="20"/>
        </w:rPr>
        <w:t>après en avoir pris connaissance.</w:t>
      </w:r>
    </w:p>
    <w:p w14:paraId="7F25716A" w14:textId="0E88250E"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sidRPr="00430898">
        <w:rPr>
          <w:rFonts w:cstheme="minorHAnsi"/>
          <w:sz w:val="20"/>
          <w:szCs w:val="20"/>
        </w:rPr>
        <w:t xml:space="preserve">.4.  </w:t>
      </w:r>
      <w:r w:rsidR="000E095F">
        <w:rPr>
          <w:rFonts w:cstheme="minorHAnsi"/>
          <w:sz w:val="20"/>
          <w:szCs w:val="20"/>
        </w:rPr>
        <w:tab/>
      </w:r>
      <w:r w:rsidR="000E095F" w:rsidRPr="00430898">
        <w:rPr>
          <w:rFonts w:cstheme="minorHAnsi"/>
          <w:sz w:val="20"/>
          <w:szCs w:val="20"/>
        </w:rPr>
        <w:t>L</w:t>
      </w:r>
      <w:r w:rsidR="00401B84" w:rsidRPr="000E095F">
        <w:rPr>
          <w:rFonts w:cstheme="minorHAnsi"/>
          <w:sz w:val="20"/>
          <w:szCs w:val="20"/>
        </w:rPr>
        <w:t xml:space="preserve">e </w:t>
      </w:r>
      <w:r w:rsidR="009333E5">
        <w:rPr>
          <w:rFonts w:cstheme="minorHAnsi"/>
          <w:sz w:val="20"/>
          <w:szCs w:val="20"/>
        </w:rPr>
        <w:t>s</w:t>
      </w:r>
      <w:r w:rsidR="00401B84" w:rsidRPr="000E095F">
        <w:rPr>
          <w:rFonts w:cstheme="minorHAnsi"/>
          <w:sz w:val="20"/>
          <w:szCs w:val="20"/>
        </w:rPr>
        <w:t>ous-traitant s’</w:t>
      </w:r>
      <w:r w:rsidR="0067399A">
        <w:rPr>
          <w:rFonts w:cstheme="minorHAnsi"/>
          <w:sz w:val="20"/>
          <w:szCs w:val="20"/>
        </w:rPr>
        <w:t>interdit d’</w:t>
      </w:r>
      <w:r w:rsidR="00401B84" w:rsidRPr="000E095F">
        <w:rPr>
          <w:rFonts w:cstheme="minorHAnsi"/>
          <w:sz w:val="20"/>
          <w:szCs w:val="20"/>
        </w:rPr>
        <w:t xml:space="preserve">informer </w:t>
      </w:r>
      <w:r w:rsidR="000E095F">
        <w:rPr>
          <w:rFonts w:cstheme="minorHAnsi"/>
          <w:sz w:val="20"/>
          <w:szCs w:val="20"/>
        </w:rPr>
        <w:t xml:space="preserve">tout </w:t>
      </w:r>
      <w:r w:rsidR="00401B84" w:rsidRPr="000E095F">
        <w:rPr>
          <w:rFonts w:cstheme="minorHAnsi"/>
          <w:sz w:val="20"/>
          <w:szCs w:val="20"/>
        </w:rPr>
        <w:t>tiers, y compris les personnes concernées</w:t>
      </w:r>
      <w:r w:rsidR="0067399A">
        <w:rPr>
          <w:rFonts w:cstheme="minorHAnsi"/>
          <w:sz w:val="20"/>
          <w:szCs w:val="20"/>
        </w:rPr>
        <w:t xml:space="preserve"> et </w:t>
      </w:r>
      <w:r w:rsidR="005E0A26">
        <w:rPr>
          <w:rFonts w:cstheme="minorHAnsi"/>
          <w:sz w:val="20"/>
          <w:szCs w:val="20"/>
        </w:rPr>
        <w:t>l’</w:t>
      </w:r>
      <w:r w:rsidR="0067399A">
        <w:rPr>
          <w:rFonts w:cstheme="minorHAnsi"/>
          <w:sz w:val="20"/>
          <w:szCs w:val="20"/>
        </w:rPr>
        <w:t>autorité de contrôle</w:t>
      </w:r>
      <w:r w:rsidR="00401B84" w:rsidRPr="000E095F">
        <w:rPr>
          <w:rFonts w:cstheme="minorHAnsi"/>
          <w:sz w:val="20"/>
          <w:szCs w:val="20"/>
        </w:rPr>
        <w:t xml:space="preserve">, de toute violation de données à caractère personnel sans avoir obtenu </w:t>
      </w:r>
      <w:r w:rsidR="005E0A26">
        <w:rPr>
          <w:rFonts w:cstheme="minorHAnsi"/>
          <w:sz w:val="20"/>
          <w:szCs w:val="20"/>
        </w:rPr>
        <w:t>l’accord</w:t>
      </w:r>
      <w:r w:rsidR="00401B84" w:rsidRPr="000E095F">
        <w:rPr>
          <w:rFonts w:cstheme="minorHAnsi"/>
          <w:sz w:val="20"/>
          <w:szCs w:val="20"/>
        </w:rPr>
        <w:t xml:space="preserve"> préalable et écrit du responsable de traitement</w:t>
      </w:r>
      <w:r w:rsidR="005E0A26">
        <w:rPr>
          <w:rFonts w:cstheme="minorHAnsi"/>
          <w:sz w:val="20"/>
          <w:szCs w:val="20"/>
        </w:rPr>
        <w:t>.</w:t>
      </w:r>
    </w:p>
    <w:p w14:paraId="28E19C99" w14:textId="2B3F4BCD" w:rsidR="000E095F" w:rsidRPr="008E43EA" w:rsidRDefault="009422E0" w:rsidP="00F66AFC">
      <w:pPr>
        <w:spacing w:after="0" w:line="240" w:lineRule="exact"/>
        <w:ind w:left="426" w:hanging="426"/>
        <w:jc w:val="both"/>
        <w:rPr>
          <w:rFonts w:cstheme="minorHAnsi"/>
          <w:sz w:val="20"/>
          <w:szCs w:val="20"/>
        </w:rPr>
      </w:pPr>
      <w:r>
        <w:rPr>
          <w:rFonts w:cstheme="minorHAnsi"/>
          <w:sz w:val="20"/>
          <w:szCs w:val="20"/>
        </w:rPr>
        <w:t>8</w:t>
      </w:r>
      <w:r w:rsidR="000E095F">
        <w:rPr>
          <w:rFonts w:cstheme="minorHAnsi"/>
          <w:sz w:val="20"/>
          <w:szCs w:val="20"/>
        </w:rPr>
        <w:t>.</w:t>
      </w:r>
      <w:r>
        <w:rPr>
          <w:rFonts w:cstheme="minorHAnsi"/>
          <w:sz w:val="20"/>
          <w:szCs w:val="20"/>
        </w:rPr>
        <w:t>5</w:t>
      </w:r>
      <w:r w:rsidR="000E095F">
        <w:rPr>
          <w:rFonts w:cstheme="minorHAnsi"/>
          <w:sz w:val="20"/>
          <w:szCs w:val="20"/>
        </w:rPr>
        <w:t xml:space="preserve">. </w:t>
      </w:r>
      <w:r w:rsidR="003F508C" w:rsidRPr="008E43EA">
        <w:rPr>
          <w:rFonts w:cstheme="minorHAnsi"/>
          <w:sz w:val="20"/>
          <w:szCs w:val="20"/>
        </w:rPr>
        <w:t xml:space="preserve">Le </w:t>
      </w:r>
      <w:r w:rsidR="009333E5">
        <w:rPr>
          <w:rFonts w:cstheme="minorHAnsi"/>
          <w:sz w:val="20"/>
          <w:szCs w:val="20"/>
        </w:rPr>
        <w:t>s</w:t>
      </w:r>
      <w:r w:rsidR="003F508C" w:rsidRPr="008E43EA">
        <w:rPr>
          <w:rFonts w:cstheme="minorHAnsi"/>
          <w:sz w:val="20"/>
          <w:szCs w:val="20"/>
        </w:rPr>
        <w:t>ous-traitant prend les mesures appropriées, à ses frais, pour atténuer les conséquences de tout incident de sécurité à l’origine de la violation de données à caractère personnel</w:t>
      </w:r>
      <w:r w:rsidR="009333E5">
        <w:rPr>
          <w:rFonts w:cstheme="minorHAnsi"/>
          <w:sz w:val="20"/>
          <w:szCs w:val="20"/>
        </w:rPr>
        <w:t xml:space="preserve"> </w:t>
      </w:r>
      <w:r w:rsidR="003F508C" w:rsidRPr="008E43EA">
        <w:rPr>
          <w:rFonts w:cstheme="minorHAnsi"/>
          <w:sz w:val="20"/>
          <w:szCs w:val="20"/>
        </w:rPr>
        <w:t xml:space="preserve">et y remédier, et apporte toutes les modifications jugées nécessaires afin que pareil incident ne se reproduise. </w:t>
      </w:r>
    </w:p>
    <w:p w14:paraId="128D0F04" w14:textId="31CFBB3A" w:rsidR="008617F8" w:rsidRPr="00FB6475" w:rsidRDefault="008617F8" w:rsidP="00F66AFC">
      <w:pPr>
        <w:spacing w:after="0" w:line="240" w:lineRule="exact"/>
        <w:jc w:val="both"/>
        <w:rPr>
          <w:rFonts w:cstheme="minorHAnsi"/>
          <w:b/>
          <w:bCs/>
          <w:sz w:val="20"/>
          <w:szCs w:val="20"/>
        </w:rPr>
      </w:pPr>
    </w:p>
    <w:p w14:paraId="00A049D8" w14:textId="220C784D" w:rsidR="003F508C" w:rsidRPr="00D92205" w:rsidRDefault="00573988" w:rsidP="00F66AFC">
      <w:pPr>
        <w:pStyle w:val="Titre2"/>
        <w:spacing w:before="0" w:line="240" w:lineRule="exact"/>
        <w:rPr>
          <w:rFonts w:cstheme="minorHAnsi"/>
          <w:sz w:val="20"/>
          <w:szCs w:val="20"/>
        </w:rPr>
      </w:pPr>
      <w:r w:rsidRPr="00D92205">
        <w:rPr>
          <w:rFonts w:cstheme="minorHAnsi"/>
          <w:sz w:val="20"/>
          <w:szCs w:val="20"/>
        </w:rPr>
        <w:t xml:space="preserve">Article </w:t>
      </w:r>
      <w:r w:rsidR="00FB6475" w:rsidRPr="00D92205">
        <w:rPr>
          <w:rFonts w:cstheme="minorHAnsi"/>
          <w:sz w:val="20"/>
          <w:szCs w:val="20"/>
        </w:rPr>
        <w:t>9</w:t>
      </w:r>
      <w:r w:rsidRPr="00D92205">
        <w:rPr>
          <w:rFonts w:cstheme="minorHAnsi"/>
          <w:sz w:val="20"/>
          <w:szCs w:val="20"/>
        </w:rPr>
        <w:t xml:space="preserve"> – </w:t>
      </w:r>
      <w:r w:rsidR="00771DA8" w:rsidRPr="00D92205">
        <w:rPr>
          <w:rFonts w:cstheme="minorHAnsi"/>
          <w:sz w:val="20"/>
          <w:szCs w:val="20"/>
        </w:rPr>
        <w:t>Non-respect des clauses et résiliation</w:t>
      </w:r>
    </w:p>
    <w:p w14:paraId="5B095132" w14:textId="77777777" w:rsidR="00573988" w:rsidRPr="00D92205" w:rsidRDefault="00573988" w:rsidP="00F66AFC">
      <w:pPr>
        <w:spacing w:after="0" w:line="240" w:lineRule="exact"/>
        <w:jc w:val="both"/>
        <w:rPr>
          <w:rFonts w:cstheme="minorHAnsi"/>
          <w:sz w:val="20"/>
          <w:szCs w:val="20"/>
        </w:rPr>
      </w:pPr>
    </w:p>
    <w:p w14:paraId="136A5885" w14:textId="472EDA9E" w:rsidR="00573988" w:rsidRPr="00D92205" w:rsidRDefault="00573988" w:rsidP="00F66AFC">
      <w:pPr>
        <w:pStyle w:val="ProductList-Body"/>
        <w:spacing w:line="240" w:lineRule="exact"/>
        <w:jc w:val="both"/>
        <w:rPr>
          <w:rFonts w:eastAsia="Times New Roman" w:cstheme="minorHAnsi"/>
          <w:color w:val="000000"/>
          <w:sz w:val="20"/>
          <w:szCs w:val="20"/>
        </w:rPr>
      </w:pPr>
      <w:r w:rsidRPr="00D92205">
        <w:rPr>
          <w:rFonts w:eastAsia="Times New Roman" w:cstheme="minorHAnsi"/>
          <w:color w:val="000000"/>
          <w:sz w:val="20"/>
          <w:szCs w:val="20"/>
        </w:rPr>
        <w:t xml:space="preserve">La Clause 10 des CCT Article 28 est complétée par les dispositions suivantes : </w:t>
      </w:r>
    </w:p>
    <w:p w14:paraId="04CE39C1" w14:textId="77777777" w:rsidR="00573988" w:rsidRPr="00D92205" w:rsidRDefault="00573988" w:rsidP="00F66AFC">
      <w:pPr>
        <w:pStyle w:val="ProductList-Body"/>
        <w:spacing w:line="240" w:lineRule="exact"/>
        <w:jc w:val="both"/>
        <w:rPr>
          <w:rFonts w:eastAsia="Times New Roman" w:cstheme="minorHAnsi"/>
          <w:color w:val="000000"/>
          <w:sz w:val="20"/>
          <w:szCs w:val="20"/>
        </w:rPr>
      </w:pPr>
    </w:p>
    <w:p w14:paraId="0809B9E6" w14:textId="08E5BA35" w:rsidR="002565D0" w:rsidRDefault="009422E0" w:rsidP="00F66AFC">
      <w:pPr>
        <w:spacing w:after="0" w:line="240" w:lineRule="exact"/>
        <w:ind w:left="426" w:hanging="426"/>
        <w:jc w:val="both"/>
        <w:rPr>
          <w:rFonts w:cstheme="minorHAnsi"/>
          <w:sz w:val="20"/>
          <w:szCs w:val="20"/>
        </w:rPr>
      </w:pPr>
      <w:r>
        <w:rPr>
          <w:rFonts w:cstheme="minorHAnsi"/>
          <w:sz w:val="20"/>
          <w:szCs w:val="20"/>
        </w:rPr>
        <w:t>9</w:t>
      </w:r>
      <w:r w:rsidR="002565D0" w:rsidRPr="00D92205">
        <w:rPr>
          <w:rFonts w:cstheme="minorHAnsi"/>
          <w:sz w:val="20"/>
          <w:szCs w:val="20"/>
        </w:rPr>
        <w:t xml:space="preserve">.1.  </w:t>
      </w:r>
      <w:r w:rsidR="002B7504">
        <w:rPr>
          <w:rFonts w:cstheme="minorHAnsi"/>
          <w:sz w:val="20"/>
          <w:szCs w:val="20"/>
        </w:rPr>
        <w:tab/>
      </w:r>
      <w:r w:rsidR="00771DA8" w:rsidRPr="00D92205">
        <w:rPr>
          <w:rFonts w:cstheme="minorHAnsi"/>
          <w:sz w:val="20"/>
          <w:szCs w:val="20"/>
        </w:rPr>
        <w:t xml:space="preserve">La mise en œuvre de la résiliation prévue à la </w:t>
      </w:r>
      <w:r w:rsidR="000420D0">
        <w:rPr>
          <w:rFonts w:cstheme="minorHAnsi"/>
          <w:sz w:val="20"/>
          <w:szCs w:val="20"/>
        </w:rPr>
        <w:t>Clause</w:t>
      </w:r>
      <w:r w:rsidR="00771DA8" w:rsidRPr="00D92205">
        <w:rPr>
          <w:rFonts w:cstheme="minorHAnsi"/>
          <w:sz w:val="20"/>
          <w:szCs w:val="20"/>
        </w:rPr>
        <w:t xml:space="preserve"> 10 b) s’effectue dans les conditions de résiliation pour manquement prévues au </w:t>
      </w:r>
      <w:r w:rsidR="009333E5">
        <w:rPr>
          <w:rFonts w:cstheme="minorHAnsi"/>
          <w:sz w:val="20"/>
          <w:szCs w:val="20"/>
        </w:rPr>
        <w:t>c</w:t>
      </w:r>
      <w:r w:rsidR="00771DA8" w:rsidRPr="00D92205">
        <w:rPr>
          <w:rFonts w:cstheme="minorHAnsi"/>
          <w:sz w:val="20"/>
          <w:szCs w:val="20"/>
        </w:rPr>
        <w:t>ontrat.</w:t>
      </w:r>
    </w:p>
    <w:p w14:paraId="36FEC2A5" w14:textId="4BDCC2C2" w:rsidR="007E3E79" w:rsidRPr="00D92205" w:rsidRDefault="007E3E79" w:rsidP="00F66AFC">
      <w:pPr>
        <w:spacing w:after="0" w:line="240" w:lineRule="exact"/>
        <w:ind w:left="426" w:hanging="426"/>
        <w:jc w:val="both"/>
        <w:rPr>
          <w:rFonts w:cstheme="minorHAnsi"/>
          <w:sz w:val="20"/>
          <w:szCs w:val="20"/>
        </w:rPr>
      </w:pPr>
      <w:r w:rsidRPr="002B7504">
        <w:rPr>
          <w:rFonts w:cstheme="minorHAnsi"/>
          <w:sz w:val="20"/>
          <w:szCs w:val="20"/>
        </w:rPr>
        <w:t xml:space="preserve">9.2.  </w:t>
      </w:r>
      <w:r w:rsidR="002B7504" w:rsidRPr="00D92205">
        <w:rPr>
          <w:rFonts w:cstheme="minorHAnsi"/>
          <w:sz w:val="20"/>
          <w:szCs w:val="20"/>
        </w:rPr>
        <w:t xml:space="preserve">La résiliation pour refus ou objection par le responsable de </w:t>
      </w:r>
      <w:r w:rsidR="002B7504" w:rsidRPr="002B7504">
        <w:rPr>
          <w:rFonts w:cstheme="minorHAnsi"/>
          <w:sz w:val="20"/>
          <w:szCs w:val="20"/>
        </w:rPr>
        <w:t>traitement</w:t>
      </w:r>
      <w:r w:rsidR="002B7504" w:rsidRPr="00D92205">
        <w:rPr>
          <w:rFonts w:cstheme="minorHAnsi"/>
          <w:sz w:val="20"/>
          <w:szCs w:val="20"/>
        </w:rPr>
        <w:t xml:space="preserve"> du sous-traitant ultérieur proposé par le sous-traitant, </w:t>
      </w:r>
      <w:r w:rsidR="002B7504">
        <w:rPr>
          <w:rFonts w:cstheme="minorHAnsi"/>
          <w:sz w:val="20"/>
          <w:szCs w:val="20"/>
        </w:rPr>
        <w:t>visée à</w:t>
      </w:r>
      <w:r w:rsidR="002B7504" w:rsidRPr="00D92205">
        <w:rPr>
          <w:rFonts w:cstheme="minorHAnsi"/>
          <w:sz w:val="20"/>
          <w:szCs w:val="20"/>
        </w:rPr>
        <w:t xml:space="preserve"> l’article 4</w:t>
      </w:r>
      <w:r w:rsidR="002B7504">
        <w:rPr>
          <w:rFonts w:cstheme="minorHAnsi"/>
          <w:sz w:val="20"/>
          <w:szCs w:val="20"/>
        </w:rPr>
        <w:t>.3</w:t>
      </w:r>
      <w:r w:rsidR="002B7504" w:rsidRPr="00D92205">
        <w:rPr>
          <w:rFonts w:cstheme="minorHAnsi"/>
          <w:sz w:val="20"/>
          <w:szCs w:val="20"/>
        </w:rPr>
        <w:t xml:space="preserve"> ci-dessus, </w:t>
      </w:r>
      <w:r w:rsidR="002B7504" w:rsidRPr="002B7504">
        <w:rPr>
          <w:rFonts w:cstheme="minorHAnsi"/>
          <w:sz w:val="20"/>
          <w:szCs w:val="20"/>
        </w:rPr>
        <w:t xml:space="preserve">s’effectuera </w:t>
      </w:r>
      <w:r w:rsidR="00F66AFC">
        <w:rPr>
          <w:rFonts w:cstheme="minorHAnsi"/>
          <w:sz w:val="20"/>
          <w:szCs w:val="20"/>
        </w:rPr>
        <w:t>dans le respect d’</w:t>
      </w:r>
      <w:r w:rsidR="002B7504" w:rsidRPr="002B7504">
        <w:rPr>
          <w:rFonts w:cstheme="minorHAnsi"/>
          <w:sz w:val="20"/>
          <w:szCs w:val="20"/>
        </w:rPr>
        <w:t xml:space="preserve">un préavis </w:t>
      </w:r>
      <w:r w:rsidR="0094390F">
        <w:rPr>
          <w:rFonts w:cstheme="minorHAnsi"/>
          <w:sz w:val="20"/>
          <w:szCs w:val="20"/>
        </w:rPr>
        <w:t>de</w:t>
      </w:r>
      <w:r w:rsidR="007D4E92" w:rsidRPr="00F97987">
        <w:rPr>
          <w:rFonts w:cstheme="minorHAnsi"/>
          <w:i/>
          <w:iCs/>
          <w:sz w:val="20"/>
          <w:szCs w:val="20"/>
        </w:rPr>
        <w:t xml:space="preserve"> </w:t>
      </w:r>
      <w:r w:rsidR="002B7504">
        <w:rPr>
          <w:rFonts w:cstheme="minorHAnsi"/>
          <w:sz w:val="20"/>
          <w:szCs w:val="20"/>
        </w:rPr>
        <w:t>trois (</w:t>
      </w:r>
      <w:r w:rsidR="002B7504" w:rsidRPr="002B7504">
        <w:rPr>
          <w:rFonts w:cstheme="minorHAnsi"/>
          <w:sz w:val="20"/>
          <w:szCs w:val="20"/>
        </w:rPr>
        <w:t>3</w:t>
      </w:r>
      <w:r w:rsidR="002B7504">
        <w:rPr>
          <w:rFonts w:cstheme="minorHAnsi"/>
          <w:sz w:val="20"/>
          <w:szCs w:val="20"/>
        </w:rPr>
        <w:t>)</w:t>
      </w:r>
      <w:r w:rsidR="002B7504" w:rsidRPr="002B7504">
        <w:rPr>
          <w:rFonts w:cstheme="minorHAnsi"/>
          <w:sz w:val="20"/>
          <w:szCs w:val="20"/>
        </w:rPr>
        <w:t xml:space="preserve"> semaines</w:t>
      </w:r>
      <w:r w:rsidR="007D4E92" w:rsidRPr="007D4E92">
        <w:rPr>
          <w:rFonts w:cstheme="minorHAnsi"/>
          <w:sz w:val="20"/>
          <w:szCs w:val="20"/>
        </w:rPr>
        <w:t xml:space="preserve"> </w:t>
      </w:r>
      <w:r w:rsidR="007D4E92" w:rsidRPr="002B7504">
        <w:rPr>
          <w:rFonts w:cstheme="minorHAnsi"/>
          <w:sz w:val="20"/>
          <w:szCs w:val="20"/>
        </w:rPr>
        <w:t xml:space="preserve">à compter </w:t>
      </w:r>
      <w:r w:rsidR="007D4E92">
        <w:rPr>
          <w:rFonts w:cstheme="minorHAnsi"/>
          <w:sz w:val="20"/>
          <w:szCs w:val="20"/>
        </w:rPr>
        <w:t>de la notification</w:t>
      </w:r>
      <w:r w:rsidR="007D4E92" w:rsidRPr="002B7504">
        <w:rPr>
          <w:rFonts w:cstheme="minorHAnsi"/>
          <w:sz w:val="20"/>
          <w:szCs w:val="20"/>
        </w:rPr>
        <w:t xml:space="preserve"> de </w:t>
      </w:r>
      <w:r w:rsidR="007D4E92">
        <w:rPr>
          <w:rFonts w:cstheme="minorHAnsi"/>
          <w:sz w:val="20"/>
          <w:szCs w:val="20"/>
        </w:rPr>
        <w:t xml:space="preserve">cette </w:t>
      </w:r>
      <w:r w:rsidR="007D4E92" w:rsidRPr="002B7504">
        <w:rPr>
          <w:rFonts w:cstheme="minorHAnsi"/>
          <w:sz w:val="20"/>
          <w:szCs w:val="20"/>
        </w:rPr>
        <w:t>résiliation</w:t>
      </w:r>
      <w:r w:rsidR="007D4E92">
        <w:rPr>
          <w:rFonts w:cstheme="minorHAnsi"/>
          <w:sz w:val="20"/>
          <w:szCs w:val="20"/>
        </w:rPr>
        <w:t xml:space="preserve"> </w:t>
      </w:r>
      <w:r w:rsidR="007D4E92" w:rsidRPr="002B7504">
        <w:rPr>
          <w:rFonts w:cstheme="minorHAnsi"/>
          <w:sz w:val="20"/>
          <w:szCs w:val="20"/>
        </w:rPr>
        <w:t>par</w:t>
      </w:r>
      <w:r w:rsidR="007D4E92">
        <w:rPr>
          <w:rFonts w:cstheme="minorHAnsi"/>
          <w:sz w:val="20"/>
          <w:szCs w:val="20"/>
        </w:rPr>
        <w:t xml:space="preserve"> courrier</w:t>
      </w:r>
      <w:r w:rsidR="007D4E92" w:rsidRPr="002B7504">
        <w:rPr>
          <w:rFonts w:cstheme="minorHAnsi"/>
          <w:sz w:val="20"/>
          <w:szCs w:val="20"/>
        </w:rPr>
        <w:t xml:space="preserve"> recommandé avec accusé</w:t>
      </w:r>
      <w:r w:rsidR="007D4E92">
        <w:rPr>
          <w:rFonts w:cstheme="minorHAnsi"/>
          <w:sz w:val="20"/>
          <w:szCs w:val="20"/>
        </w:rPr>
        <w:t xml:space="preserve"> </w:t>
      </w:r>
      <w:r w:rsidR="007D4E92" w:rsidRPr="002B7504">
        <w:rPr>
          <w:rFonts w:cstheme="minorHAnsi"/>
          <w:sz w:val="20"/>
          <w:szCs w:val="20"/>
        </w:rPr>
        <w:t>de réception</w:t>
      </w:r>
      <w:r w:rsidR="002B7504">
        <w:rPr>
          <w:rFonts w:cstheme="minorHAnsi"/>
          <w:sz w:val="20"/>
          <w:szCs w:val="20"/>
        </w:rPr>
        <w:t>,</w:t>
      </w:r>
      <w:r w:rsidR="00A12431">
        <w:rPr>
          <w:rFonts w:cstheme="minorHAnsi"/>
          <w:sz w:val="20"/>
          <w:szCs w:val="20"/>
        </w:rPr>
        <w:t xml:space="preserve"> </w:t>
      </w:r>
      <w:r w:rsidR="007D4E92">
        <w:rPr>
          <w:rFonts w:cstheme="minorHAnsi"/>
          <w:sz w:val="20"/>
          <w:szCs w:val="20"/>
        </w:rPr>
        <w:t xml:space="preserve">la </w:t>
      </w:r>
      <w:r w:rsidR="00E01A73">
        <w:rPr>
          <w:rFonts w:cstheme="minorHAnsi"/>
          <w:sz w:val="20"/>
          <w:szCs w:val="20"/>
        </w:rPr>
        <w:t xml:space="preserve">prise d’effet de la résiliation étant précisé dans le courrier </w:t>
      </w:r>
      <w:r w:rsidR="007D4E92">
        <w:rPr>
          <w:rFonts w:cstheme="minorHAnsi"/>
          <w:sz w:val="20"/>
          <w:szCs w:val="20"/>
        </w:rPr>
        <w:t>au regard des caractéristiques de la prestation.</w:t>
      </w:r>
    </w:p>
    <w:p w14:paraId="156FEB19" w14:textId="68EB4E8D" w:rsidR="00BB44CD" w:rsidRPr="00E34EF5" w:rsidRDefault="009422E0" w:rsidP="00F66AFC">
      <w:pPr>
        <w:spacing w:after="0" w:line="240" w:lineRule="exact"/>
        <w:ind w:left="426" w:hanging="426"/>
        <w:jc w:val="both"/>
        <w:rPr>
          <w:rFonts w:eastAsia="Times New Roman" w:cstheme="minorHAnsi"/>
          <w:color w:val="000000"/>
          <w:sz w:val="20"/>
          <w:szCs w:val="20"/>
          <w:lang w:eastAsia="fr-FR" w:bidi="fr-FR"/>
        </w:rPr>
      </w:pPr>
      <w:r>
        <w:rPr>
          <w:rFonts w:cstheme="minorHAnsi"/>
          <w:sz w:val="20"/>
          <w:szCs w:val="20"/>
        </w:rPr>
        <w:t>9</w:t>
      </w:r>
      <w:r w:rsidR="002565D0" w:rsidRPr="00D92205">
        <w:rPr>
          <w:rFonts w:cstheme="minorHAnsi"/>
          <w:sz w:val="20"/>
          <w:szCs w:val="20"/>
        </w:rPr>
        <w:t>.</w:t>
      </w:r>
      <w:r w:rsidR="002B7504">
        <w:rPr>
          <w:rFonts w:cstheme="minorHAnsi"/>
          <w:sz w:val="20"/>
          <w:szCs w:val="20"/>
        </w:rPr>
        <w:t>3</w:t>
      </w:r>
      <w:r w:rsidR="002565D0" w:rsidRPr="00D92205">
        <w:rPr>
          <w:rFonts w:cstheme="minorHAnsi"/>
          <w:sz w:val="20"/>
          <w:szCs w:val="20"/>
        </w:rPr>
        <w:t xml:space="preserve">.  </w:t>
      </w:r>
      <w:r w:rsidR="00044971" w:rsidRPr="00D92205">
        <w:rPr>
          <w:rFonts w:eastAsia="Times New Roman" w:cstheme="minorHAnsi"/>
          <w:color w:val="000000"/>
          <w:sz w:val="20"/>
          <w:szCs w:val="20"/>
          <w:lang w:eastAsia="fr-FR" w:bidi="fr-FR"/>
        </w:rPr>
        <w:t xml:space="preserve">En cas de résiliation pour </w:t>
      </w:r>
      <w:r w:rsidR="001D3A44">
        <w:rPr>
          <w:rFonts w:eastAsia="Times New Roman" w:cstheme="minorHAnsi"/>
          <w:color w:val="000000"/>
          <w:sz w:val="20"/>
          <w:szCs w:val="20"/>
          <w:lang w:eastAsia="fr-FR" w:bidi="fr-FR"/>
        </w:rPr>
        <w:t xml:space="preserve">quelle que cause que ce soit </w:t>
      </w:r>
      <w:r w:rsidR="00044971" w:rsidRPr="00D92205">
        <w:rPr>
          <w:rFonts w:eastAsia="Times New Roman" w:cstheme="minorHAnsi"/>
          <w:color w:val="000000"/>
          <w:sz w:val="20"/>
          <w:szCs w:val="20"/>
          <w:lang w:eastAsia="fr-FR" w:bidi="fr-FR"/>
        </w:rPr>
        <w:t xml:space="preserve">dans les conditions prévues aux présentes, </w:t>
      </w:r>
      <w:r w:rsidR="00C36718">
        <w:rPr>
          <w:rFonts w:eastAsia="Times New Roman" w:cstheme="minorHAnsi"/>
          <w:color w:val="000000"/>
          <w:sz w:val="20"/>
          <w:szCs w:val="20"/>
          <w:lang w:eastAsia="fr-FR" w:bidi="fr-FR"/>
        </w:rPr>
        <w:t>cette</w:t>
      </w:r>
      <w:r w:rsidR="001D3A44">
        <w:rPr>
          <w:rFonts w:eastAsia="Times New Roman" w:cstheme="minorHAnsi"/>
          <w:color w:val="000000"/>
          <w:sz w:val="20"/>
          <w:szCs w:val="20"/>
          <w:lang w:eastAsia="fr-FR" w:bidi="fr-FR"/>
        </w:rPr>
        <w:t xml:space="preserve"> </w:t>
      </w:r>
      <w:r w:rsidR="00044971" w:rsidRPr="00D92205">
        <w:rPr>
          <w:rFonts w:eastAsia="Times New Roman" w:cstheme="minorHAnsi"/>
          <w:color w:val="000000"/>
          <w:sz w:val="20"/>
          <w:szCs w:val="20"/>
          <w:lang w:eastAsia="fr-FR" w:bidi="fr-FR"/>
        </w:rPr>
        <w:t>résiliation</w:t>
      </w:r>
      <w:r w:rsidR="00683FD7">
        <w:rPr>
          <w:rFonts w:eastAsia="Times New Roman" w:cstheme="minorHAnsi"/>
          <w:color w:val="000000"/>
          <w:sz w:val="20"/>
          <w:szCs w:val="20"/>
          <w:lang w:eastAsia="fr-FR" w:bidi="fr-FR"/>
        </w:rPr>
        <w:t xml:space="preserve"> : </w:t>
      </w:r>
      <w:r w:rsidR="00044971" w:rsidRPr="00D92205">
        <w:rPr>
          <w:rFonts w:eastAsia="Times New Roman" w:cstheme="minorHAnsi"/>
          <w:color w:val="000000"/>
          <w:sz w:val="20"/>
          <w:szCs w:val="20"/>
          <w:lang w:eastAsia="fr-FR" w:bidi="fr-FR"/>
        </w:rPr>
        <w:t xml:space="preserve">(i) donnera lieu au remboursement des redevances ou montants payés restant à courir jusqu’à la fin initialement prévue du </w:t>
      </w:r>
      <w:r w:rsidR="009333E5">
        <w:rPr>
          <w:rFonts w:eastAsia="Times New Roman" w:cstheme="minorHAnsi"/>
          <w:color w:val="000000"/>
          <w:sz w:val="20"/>
          <w:szCs w:val="20"/>
        </w:rPr>
        <w:t>c</w:t>
      </w:r>
      <w:r w:rsidR="00044971" w:rsidRPr="00D92205">
        <w:rPr>
          <w:rFonts w:eastAsia="Times New Roman" w:cstheme="minorHAnsi"/>
          <w:color w:val="000000"/>
          <w:sz w:val="20"/>
          <w:szCs w:val="20"/>
        </w:rPr>
        <w:t>ontrat</w:t>
      </w:r>
      <w:r w:rsidR="00044971" w:rsidRPr="00D92205">
        <w:rPr>
          <w:rFonts w:eastAsia="Times New Roman" w:cstheme="minorHAnsi"/>
          <w:color w:val="000000"/>
          <w:sz w:val="20"/>
          <w:szCs w:val="20"/>
          <w:lang w:eastAsia="fr-FR" w:bidi="fr-FR"/>
        </w:rPr>
        <w:t xml:space="preserve">, (ii) interviendra sans frais ni pénalités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 et les Parties engageront la procédure de réversibilité de la prestation prévue au </w:t>
      </w:r>
      <w:r w:rsidR="009B1114">
        <w:rPr>
          <w:rFonts w:eastAsia="Times New Roman" w:cstheme="minorHAnsi"/>
          <w:color w:val="000000"/>
          <w:sz w:val="20"/>
          <w:szCs w:val="20"/>
          <w:lang w:eastAsia="fr-FR" w:bidi="fr-FR"/>
        </w:rPr>
        <w:t>c</w:t>
      </w:r>
      <w:r w:rsidR="00044971" w:rsidRPr="00D92205">
        <w:rPr>
          <w:rFonts w:eastAsia="Times New Roman" w:cstheme="minorHAnsi"/>
          <w:color w:val="000000"/>
          <w:sz w:val="20"/>
          <w:szCs w:val="20"/>
          <w:lang w:eastAsia="fr-FR" w:bidi="fr-FR"/>
        </w:rPr>
        <w:t xml:space="preserve">ontrat, sans frais pour le </w:t>
      </w:r>
      <w:r w:rsidR="00DF317B" w:rsidRPr="00D92205">
        <w:rPr>
          <w:rFonts w:eastAsia="Times New Roman" w:cstheme="minorHAnsi"/>
          <w:color w:val="000000"/>
          <w:sz w:val="20"/>
          <w:szCs w:val="20"/>
          <w:lang w:eastAsia="fr-FR" w:bidi="fr-FR"/>
        </w:rPr>
        <w:t>responsable</w:t>
      </w:r>
      <w:r w:rsidR="00044971" w:rsidRPr="00D92205">
        <w:rPr>
          <w:rFonts w:eastAsia="Times New Roman" w:cstheme="minorHAnsi"/>
          <w:color w:val="000000"/>
          <w:sz w:val="20"/>
          <w:szCs w:val="20"/>
          <w:lang w:eastAsia="fr-FR" w:bidi="fr-FR"/>
        </w:rPr>
        <w:t xml:space="preserve"> de traitement.</w:t>
      </w:r>
    </w:p>
    <w:sectPr w:rsidR="00BB44CD" w:rsidRPr="00E34EF5">
      <w:foot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Rougeaux, Sylvain" w:date="2024-05-03T15:18:00Z" w:initials="RS">
    <w:p w14:paraId="5708BF0B" w14:textId="77777777" w:rsidR="00F66AFC" w:rsidRDefault="00F66AFC">
      <w:pPr>
        <w:pStyle w:val="Commentaire"/>
      </w:pPr>
      <w:r>
        <w:rPr>
          <w:rStyle w:val="Marquedecommentaire"/>
        </w:rPr>
        <w:annotationRef/>
      </w:r>
      <w:r>
        <w:rPr>
          <w:highlight w:val="yellow"/>
        </w:rPr>
        <w:t xml:space="preserve">A DESTINATION DU METIER: </w:t>
      </w:r>
    </w:p>
    <w:p w14:paraId="29150F54" w14:textId="77777777" w:rsidR="00F66AFC" w:rsidRDefault="00F66AFC" w:rsidP="00890723">
      <w:pPr>
        <w:pStyle w:val="Commentaire"/>
      </w:pPr>
      <w:r>
        <w:t>Si pas de sous-traitance ultérieure à déclarer au contrat, indiquer "non applicable" dans chaque colonne, et laisser l'annexe IV comme telle avec les clauses qui y sont prévues.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9150F5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DF7EE0" w16cex:dateUtc="2024-05-03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150F54" w16cid:durableId="29DF7E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1A8F3" w14:textId="77777777" w:rsidR="00451710" w:rsidRDefault="00451710" w:rsidP="006F5157">
      <w:pPr>
        <w:spacing w:after="0" w:line="240" w:lineRule="auto"/>
      </w:pPr>
      <w:r>
        <w:separator/>
      </w:r>
    </w:p>
  </w:endnote>
  <w:endnote w:type="continuationSeparator" w:id="0">
    <w:p w14:paraId="76F5BCFA" w14:textId="77777777" w:rsidR="00451710" w:rsidRDefault="00451710" w:rsidP="006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798F9" w14:textId="09C85D86" w:rsidR="00290749" w:rsidRDefault="00B63CB7">
    <w:pPr>
      <w:pStyle w:val="Pieddepage"/>
      <w:jc w:val="right"/>
    </w:pPr>
    <w:r>
      <w:rPr>
        <w:noProof/>
      </w:rPr>
      <mc:AlternateContent>
        <mc:Choice Requires="wps">
          <w:drawing>
            <wp:anchor distT="0" distB="0" distL="114300" distR="114300" simplePos="0" relativeHeight="251659264" behindDoc="0" locked="0" layoutInCell="0" allowOverlap="1" wp14:anchorId="2A348292" wp14:editId="14F157F7">
              <wp:simplePos x="0" y="0"/>
              <wp:positionH relativeFrom="page">
                <wp:posOffset>0</wp:posOffset>
              </wp:positionH>
              <wp:positionV relativeFrom="page">
                <wp:posOffset>10227945</wp:posOffset>
              </wp:positionV>
              <wp:extent cx="7560310" cy="273050"/>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73050"/>
                      </a:xfrm>
                      <a:prstGeom prst="rect">
                        <a:avLst/>
                      </a:prstGeom>
                      <a:noFill/>
                      <a:ln w="6350">
                        <a:noFill/>
                      </a:ln>
                    </wps:spPr>
                    <wps:txbx>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A348292" id="_x0000_t202" coordsize="21600,21600" o:spt="202" path="m,l,21600r21600,l21600,xe">
              <v:stroke joinstyle="miter"/>
              <v:path gradientshapeok="t" o:connecttype="rect"/>
            </v:shapetype>
            <v:shape id="Zone de texte 1" o:spid="_x0000_s1026" type="#_x0000_t202" style="position:absolute;left:0;text-align:left;margin-left:0;margin-top:805.35pt;width:595.3pt;height:21.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" o:allowincell="f" filled="f" stroked="f" strokeweight=".5pt">
              <v:textbox inset="20pt,0,,0">
                <w:txbxContent>
                  <w:p w14:paraId="4FBC4285" w14:textId="57106AFF" w:rsidR="0046480D" w:rsidRPr="0046480D" w:rsidRDefault="0046480D" w:rsidP="0046480D">
                    <w:pPr>
                      <w:spacing w:after="0"/>
                      <w:rPr>
                        <w:rFonts w:ascii="Calibri" w:hAnsi="Calibri" w:cs="Calibri"/>
                        <w:color w:val="A80000"/>
                        <w:sz w:val="20"/>
                      </w:rPr>
                    </w:pPr>
                    <w:r w:rsidRPr="0046480D">
                      <w:rPr>
                        <w:rFonts w:ascii="Calibri" w:hAnsi="Calibri" w:cs="Calibri"/>
                        <w:color w:val="A80000"/>
                        <w:sz w:val="20"/>
                      </w:rPr>
                      <w:t>Interne</w:t>
                    </w:r>
                  </w:p>
                </w:txbxContent>
              </v:textbox>
              <w10:wrap anchorx="page" anchory="page"/>
            </v:shape>
          </w:pict>
        </mc:Fallback>
      </mc:AlternateContent>
    </w:r>
    <w:sdt>
      <w:sdtPr>
        <w:id w:val="1013196552"/>
        <w:docPartObj>
          <w:docPartGallery w:val="Page Numbers (Bottom of Page)"/>
          <w:docPartUnique/>
        </w:docPartObj>
      </w:sdtPr>
      <w:sdtEndPr/>
      <w:sdtContent>
        <w:r w:rsidR="00290749">
          <w:fldChar w:fldCharType="begin"/>
        </w:r>
        <w:r w:rsidR="00290749">
          <w:instrText>PAGE   \* MERGEFORMAT</w:instrText>
        </w:r>
        <w:r w:rsidR="00290749">
          <w:fldChar w:fldCharType="separate"/>
        </w:r>
        <w:r w:rsidR="00290749">
          <w:t>2</w:t>
        </w:r>
        <w:r w:rsidR="00290749">
          <w:fldChar w:fldCharType="end"/>
        </w:r>
      </w:sdtContent>
    </w:sdt>
  </w:p>
  <w:p w14:paraId="0C259970" w14:textId="5C317021" w:rsidR="006F5157" w:rsidRDefault="006F515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39821" w14:textId="77777777" w:rsidR="00451710" w:rsidRDefault="00451710" w:rsidP="006F5157">
      <w:pPr>
        <w:spacing w:after="0" w:line="240" w:lineRule="auto"/>
      </w:pPr>
      <w:r>
        <w:separator/>
      </w:r>
    </w:p>
  </w:footnote>
  <w:footnote w:type="continuationSeparator" w:id="0">
    <w:p w14:paraId="202CAE9C" w14:textId="77777777" w:rsidR="00451710" w:rsidRDefault="00451710" w:rsidP="006F5157">
      <w:pPr>
        <w:spacing w:after="0" w:line="240" w:lineRule="auto"/>
      </w:pPr>
      <w:r>
        <w:continuationSeparator/>
      </w:r>
    </w:p>
  </w:footnote>
  <w:footnote w:id="1">
    <w:p w14:paraId="47F37A73" w14:textId="6CAB0D1A" w:rsidR="00666DD3" w:rsidRPr="008F19D0" w:rsidRDefault="00367DAC" w:rsidP="00666DD3">
      <w:pPr>
        <w:pStyle w:val="oj-doc-ti"/>
        <w:shd w:val="clear" w:color="auto" w:fill="FFFFFF"/>
        <w:spacing w:before="0" w:beforeAutospacing="0" w:after="0" w:afterAutospacing="0"/>
        <w:jc w:val="both"/>
        <w:rPr>
          <w:rFonts w:asciiTheme="minorHAnsi" w:hAnsiTheme="minorHAnsi" w:cstheme="minorHAnsi"/>
          <w:color w:val="000000"/>
          <w:sz w:val="17"/>
          <w:szCs w:val="17"/>
        </w:rPr>
      </w:pPr>
      <w:r w:rsidRPr="008E43EA">
        <w:rPr>
          <w:rStyle w:val="Appelnotedebasdep"/>
          <w:rFonts w:asciiTheme="minorHAnsi" w:hAnsiTheme="minorHAnsi" w:cstheme="minorHAnsi"/>
          <w:sz w:val="17"/>
          <w:szCs w:val="17"/>
        </w:rPr>
        <w:footnoteRef/>
      </w:r>
      <w:r w:rsidRPr="008E43EA">
        <w:rPr>
          <w:rFonts w:asciiTheme="minorHAnsi" w:hAnsiTheme="minorHAnsi" w:cstheme="minorHAnsi"/>
          <w:sz w:val="17"/>
          <w:szCs w:val="17"/>
        </w:rPr>
        <w:t xml:space="preserve"> </w:t>
      </w:r>
      <w:r w:rsidR="00666DD3" w:rsidRPr="008F19D0">
        <w:rPr>
          <w:rFonts w:asciiTheme="minorHAnsi" w:hAnsiTheme="minorHAnsi" w:cstheme="minorHAnsi"/>
          <w:color w:val="000000"/>
          <w:sz w:val="17"/>
          <w:szCs w:val="17"/>
        </w:rPr>
        <w:t xml:space="preserve">Décision d’exécution (UE) 2021/915 de la </w:t>
      </w:r>
      <w:r w:rsidR="00031687">
        <w:rPr>
          <w:rFonts w:asciiTheme="minorHAnsi" w:hAnsiTheme="minorHAnsi" w:cstheme="minorHAnsi"/>
          <w:color w:val="000000"/>
          <w:sz w:val="17"/>
          <w:szCs w:val="17"/>
        </w:rPr>
        <w:t>C</w:t>
      </w:r>
      <w:r w:rsidR="00666DD3" w:rsidRPr="008F19D0">
        <w:rPr>
          <w:rFonts w:asciiTheme="minorHAnsi" w:hAnsiTheme="minorHAnsi" w:cstheme="minorHAnsi"/>
          <w:color w:val="000000"/>
          <w:sz w:val="17"/>
          <w:szCs w:val="17"/>
        </w:rPr>
        <w:t>ommission du 4 juin 2021 relative aux clauses contractuelles types entre les responsables du traitement et les sous-traitants au titre de l’article 28, paragraphe 7, du règlement (UE) 2016/679 du Parlement européen et du Conseil et de l’article 29, paragraphe 7, du règlement (UE) 2018/1725 du Parlement européen et du Conseil, accessible</w:t>
      </w:r>
      <w:r w:rsidR="000B33CD">
        <w:rPr>
          <w:rFonts w:asciiTheme="minorHAnsi" w:hAnsiTheme="minorHAnsi" w:cstheme="minorHAnsi"/>
          <w:color w:val="000000"/>
          <w:sz w:val="17"/>
          <w:szCs w:val="17"/>
        </w:rPr>
        <w:t>s</w:t>
      </w:r>
      <w:r w:rsidR="00666DD3" w:rsidRPr="008F19D0">
        <w:rPr>
          <w:rFonts w:asciiTheme="minorHAnsi" w:hAnsiTheme="minorHAnsi" w:cstheme="minorHAnsi"/>
          <w:color w:val="000000"/>
          <w:sz w:val="17"/>
          <w:szCs w:val="17"/>
        </w:rPr>
        <w:t xml:space="preserve"> à l’adresse suivante : </w:t>
      </w:r>
      <w:hyperlink r:id="rId1" w:anchor="d1e32-21-1" w:history="1">
        <w:r w:rsidR="00666DD3" w:rsidRPr="008F19D0">
          <w:rPr>
            <w:rStyle w:val="Lienhypertexte"/>
            <w:rFonts w:asciiTheme="minorHAnsi" w:hAnsiTheme="minorHAnsi" w:cstheme="minorHAnsi"/>
            <w:sz w:val="17"/>
            <w:szCs w:val="17"/>
          </w:rPr>
          <w:t>https://eur-lex.europa.eu/legal-content/FR/TXT/HTML/?uri=CELEX:32021D0915#d1e32-21-1</w:t>
        </w:r>
      </w:hyperlink>
      <w:r w:rsidR="00666DD3" w:rsidRPr="008F19D0">
        <w:rPr>
          <w:rFonts w:asciiTheme="minorHAnsi" w:hAnsiTheme="minorHAnsi" w:cstheme="minorHAnsi"/>
          <w:color w:val="000000"/>
          <w:sz w:val="17"/>
          <w:szCs w:val="17"/>
        </w:rPr>
        <w:t xml:space="preserve"> </w:t>
      </w:r>
    </w:p>
    <w:p w14:paraId="5AEEC8EC" w14:textId="62AD65AB" w:rsidR="00367DAC" w:rsidRDefault="00367DAC">
      <w:pPr>
        <w:pStyle w:val="Notedebasdepage"/>
      </w:pPr>
    </w:p>
  </w:footnote>
  <w:footnote w:id="2">
    <w:p w14:paraId="79F55232" w14:textId="4FA78FB8" w:rsidR="00261B77" w:rsidRPr="00452029" w:rsidRDefault="00261B77" w:rsidP="00452029">
      <w:pPr>
        <w:pStyle w:val="Notedebasdepage"/>
        <w:jc w:val="both"/>
        <w:rPr>
          <w:sz w:val="17"/>
          <w:szCs w:val="17"/>
        </w:rPr>
      </w:pPr>
      <w:r w:rsidRPr="00A93E46">
        <w:rPr>
          <w:rStyle w:val="Appelnotedebasdep"/>
          <w:sz w:val="17"/>
          <w:szCs w:val="17"/>
        </w:rPr>
        <w:footnoteRef/>
      </w:r>
      <w:r w:rsidRPr="00A93E46">
        <w:rPr>
          <w:sz w:val="17"/>
          <w:szCs w:val="17"/>
        </w:rPr>
        <w:t xml:space="preserve"> Ces outils sont listés </w:t>
      </w:r>
      <w:r w:rsidRPr="00C2670B">
        <w:rPr>
          <w:sz w:val="17"/>
          <w:szCs w:val="17"/>
        </w:rPr>
        <w:t xml:space="preserve">aux </w:t>
      </w:r>
      <w:hyperlink r:id="rId2" w:history="1">
        <w:r w:rsidRPr="00A25ED8">
          <w:rPr>
            <w:sz w:val="17"/>
            <w:szCs w:val="17"/>
          </w:rPr>
          <w:t>articles</w:t>
        </w:r>
        <w:r w:rsidRPr="008E43EA">
          <w:rPr>
            <w:sz w:val="17"/>
            <w:szCs w:val="17"/>
          </w:rPr>
          <w:t xml:space="preserve"> 40 et s. du RGPD </w:t>
        </w:r>
      </w:hyperlink>
      <w:r w:rsidRPr="00A93E46">
        <w:rPr>
          <w:sz w:val="17"/>
          <w:szCs w:val="17"/>
        </w:rPr>
        <w:t xml:space="preserve">: </w:t>
      </w:r>
      <w:r>
        <w:rPr>
          <w:sz w:val="17"/>
          <w:szCs w:val="17"/>
        </w:rPr>
        <w:t>décision d’adéquation au profit d’un pays tiers (</w:t>
      </w:r>
      <w:r w:rsidRPr="008E43EA">
        <w:rPr>
          <w:sz w:val="17"/>
          <w:szCs w:val="17"/>
          <w:u w:val="single"/>
        </w:rPr>
        <w:t>et</w:t>
      </w:r>
      <w:r>
        <w:rPr>
          <w:sz w:val="17"/>
          <w:szCs w:val="17"/>
        </w:rPr>
        <w:t xml:space="preserve"> auto-certification au DPF en cas de transferts vers les Etats-Unis) ; </w:t>
      </w:r>
      <w:r w:rsidRPr="00A93E46">
        <w:rPr>
          <w:sz w:val="17"/>
          <w:szCs w:val="17"/>
        </w:rPr>
        <w:t>règles d’entreprise contraignantes ou</w:t>
      </w:r>
      <w:r>
        <w:rPr>
          <w:sz w:val="17"/>
          <w:szCs w:val="17"/>
        </w:rPr>
        <w:t> « </w:t>
      </w:r>
      <w:r w:rsidRPr="00A93E46">
        <w:rPr>
          <w:i/>
          <w:iCs/>
          <w:sz w:val="17"/>
          <w:szCs w:val="17"/>
        </w:rPr>
        <w:t xml:space="preserve">Binding </w:t>
      </w:r>
      <w:proofErr w:type="spellStart"/>
      <w:r w:rsidRPr="00A93E46">
        <w:rPr>
          <w:i/>
          <w:iCs/>
          <w:sz w:val="17"/>
          <w:szCs w:val="17"/>
        </w:rPr>
        <w:t>Corporate</w:t>
      </w:r>
      <w:proofErr w:type="spellEnd"/>
      <w:r w:rsidRPr="00A93E46">
        <w:rPr>
          <w:i/>
          <w:iCs/>
          <w:sz w:val="17"/>
          <w:szCs w:val="17"/>
        </w:rPr>
        <w:t xml:space="preserve"> Rules</w:t>
      </w:r>
      <w:r>
        <w:rPr>
          <w:sz w:val="17"/>
          <w:szCs w:val="17"/>
        </w:rPr>
        <w:t xml:space="preserve"> » </w:t>
      </w:r>
      <w:r w:rsidRPr="00A93E46">
        <w:rPr>
          <w:sz w:val="17"/>
          <w:szCs w:val="17"/>
        </w:rPr>
        <w:t>/ « BCR » approuvées par les autorités de protection</w:t>
      </w:r>
      <w:r w:rsidR="00664C7B">
        <w:rPr>
          <w:sz w:val="17"/>
          <w:szCs w:val="17"/>
        </w:rPr>
        <w:t xml:space="preserve"> des données</w:t>
      </w:r>
      <w:r>
        <w:rPr>
          <w:sz w:val="17"/>
          <w:szCs w:val="17"/>
        </w:rPr>
        <w:t> ;</w:t>
      </w:r>
      <w:r w:rsidRPr="00A93E46">
        <w:rPr>
          <w:sz w:val="17"/>
          <w:szCs w:val="17"/>
        </w:rPr>
        <w:t xml:space="preserve"> certification ou label approuvé par la Cnil ou toute(s) autorité(s) compétente(s)</w:t>
      </w:r>
      <w:r>
        <w:rPr>
          <w:sz w:val="17"/>
          <w:szCs w:val="17"/>
        </w:rPr>
        <w:t> ;</w:t>
      </w:r>
      <w:r w:rsidRPr="00A93E46">
        <w:rPr>
          <w:sz w:val="17"/>
          <w:szCs w:val="17"/>
        </w:rPr>
        <w:t xml:space="preserve"> code de conduite approuvé par la Cnil ou toute(s) autorité(s) compétente(s)</w:t>
      </w:r>
      <w:r>
        <w:rPr>
          <w:sz w:val="17"/>
          <w:szCs w:val="17"/>
        </w:rPr>
        <w:t> ;</w:t>
      </w:r>
      <w:r w:rsidRPr="00A93E46">
        <w:rPr>
          <w:sz w:val="17"/>
          <w:szCs w:val="17"/>
        </w:rPr>
        <w:t xml:space="preserve"> CCT Transferts – module 3</w:t>
      </w:r>
      <w:r>
        <w:rPr>
          <w:sz w:val="17"/>
          <w:szCs w:val="17"/>
        </w:rPr>
        <w:t> ;</w:t>
      </w:r>
      <w:r w:rsidRPr="00A93E46">
        <w:rPr>
          <w:sz w:val="17"/>
          <w:szCs w:val="17"/>
        </w:rPr>
        <w:t xml:space="preserve"> d’autres clauses contractuelles type adoptées par les autorités compétentes – telle la Cnil en France</w:t>
      </w:r>
      <w:r>
        <w:rPr>
          <w:sz w:val="17"/>
          <w:szCs w:val="17"/>
        </w:rPr>
        <w:t xml:space="preserve"> ; </w:t>
      </w:r>
      <w:r w:rsidRPr="00A93E46">
        <w:rPr>
          <w:sz w:val="17"/>
          <w:szCs w:val="17"/>
        </w:rPr>
        <w:t xml:space="preserve">instruments juridiquement contraignants et exécutoires entre autorités </w:t>
      </w:r>
      <w:r>
        <w:rPr>
          <w:sz w:val="17"/>
          <w:szCs w:val="17"/>
        </w:rPr>
        <w:t xml:space="preserve">ou </w:t>
      </w:r>
      <w:r w:rsidRPr="00A93E46">
        <w:rPr>
          <w:sz w:val="17"/>
          <w:szCs w:val="17"/>
        </w:rPr>
        <w:t xml:space="preserve">organismes publics (le cas échéant). Il est également possible de </w:t>
      </w:r>
      <w:r w:rsidR="000F5D86">
        <w:rPr>
          <w:sz w:val="17"/>
          <w:szCs w:val="17"/>
        </w:rPr>
        <w:t>justifier d’</w:t>
      </w:r>
      <w:r w:rsidRPr="00A93E46">
        <w:rPr>
          <w:sz w:val="17"/>
          <w:szCs w:val="17"/>
        </w:rPr>
        <w:t xml:space="preserve">une dérogation à l’encadrement des transferts </w:t>
      </w:r>
      <w:r>
        <w:rPr>
          <w:sz w:val="17"/>
          <w:szCs w:val="17"/>
        </w:rPr>
        <w:t>(</w:t>
      </w:r>
      <w:r w:rsidRPr="00A93E46">
        <w:rPr>
          <w:sz w:val="17"/>
          <w:szCs w:val="17"/>
        </w:rPr>
        <w:t>article 49 du RGPD</w:t>
      </w:r>
      <w:r>
        <w:rPr>
          <w:sz w:val="17"/>
          <w:szCs w:val="17"/>
        </w:rPr>
        <w:t>)</w:t>
      </w:r>
      <w:r w:rsidRPr="00A93E46">
        <w:rPr>
          <w:sz w:val="17"/>
          <w:szCs w:val="17"/>
        </w:rPr>
        <w:t xml:space="preserve">, sous réserve </w:t>
      </w:r>
      <w:r>
        <w:rPr>
          <w:sz w:val="17"/>
          <w:szCs w:val="17"/>
        </w:rPr>
        <w:t xml:space="preserve">toutefois </w:t>
      </w:r>
      <w:r w:rsidRPr="00A93E46">
        <w:rPr>
          <w:sz w:val="17"/>
          <w:szCs w:val="17"/>
        </w:rPr>
        <w:t>de respecter les conditions strictes définies par cet article.</w:t>
      </w:r>
      <w:r>
        <w:rPr>
          <w:sz w:val="17"/>
          <w:szCs w:val="17"/>
        </w:rPr>
        <w:t xml:space="preserve"> </w:t>
      </w:r>
    </w:p>
  </w:footnote>
  <w:footnote w:id="3">
    <w:p w14:paraId="6C15AAF4" w14:textId="44F9DCDA" w:rsidR="00855C3E" w:rsidRDefault="00855C3E" w:rsidP="00D92205">
      <w:pPr>
        <w:pStyle w:val="Notedebasdepage"/>
        <w:jc w:val="both"/>
      </w:pPr>
      <w:r w:rsidRPr="00D92205">
        <w:rPr>
          <w:rStyle w:val="Appelnotedebasdep"/>
          <w:sz w:val="17"/>
          <w:szCs w:val="17"/>
        </w:rPr>
        <w:footnoteRef/>
      </w:r>
      <w:r w:rsidRPr="00D92205">
        <w:rPr>
          <w:sz w:val="17"/>
          <w:szCs w:val="17"/>
        </w:rPr>
        <w:t xml:space="preserve"> </w:t>
      </w:r>
      <w:r w:rsidRPr="00966A43">
        <w:rPr>
          <w:rFonts w:cstheme="minorHAnsi"/>
          <w:color w:val="333333"/>
          <w:sz w:val="17"/>
          <w:szCs w:val="17"/>
          <w:shd w:val="clear" w:color="auto" w:fill="FFFFFF"/>
        </w:rPr>
        <w:t>Les</w:t>
      </w:r>
      <w:r>
        <w:rPr>
          <w:rFonts w:cstheme="minorHAnsi"/>
          <w:color w:val="333333"/>
          <w:sz w:val="17"/>
          <w:szCs w:val="17"/>
          <w:shd w:val="clear" w:color="auto" w:fill="FFFFFF"/>
        </w:rPr>
        <w:t xml:space="preserve"> « </w:t>
      </w:r>
      <w:r w:rsidRPr="00E34EF5">
        <w:rPr>
          <w:rFonts w:cstheme="minorHAnsi"/>
          <w:b/>
          <w:bCs/>
          <w:color w:val="333333"/>
          <w:sz w:val="17"/>
          <w:szCs w:val="17"/>
          <w:shd w:val="clear" w:color="auto" w:fill="FFFFFF"/>
        </w:rPr>
        <w:t>CCT Transferts – module 3</w:t>
      </w:r>
      <w:r>
        <w:rPr>
          <w:rFonts w:cstheme="minorHAnsi"/>
          <w:color w:val="333333"/>
          <w:sz w:val="17"/>
          <w:szCs w:val="17"/>
          <w:shd w:val="clear" w:color="auto" w:fill="FFFFFF"/>
        </w:rPr>
        <w:t> » désignées comme telles aux présentes sont les clauses contractuelles types de la Commission européenne, adaptées pour le module 3 applicable aux transferts de sous-traitant à sous-traitant</w:t>
      </w:r>
      <w:r w:rsidR="0005677F">
        <w:rPr>
          <w:rFonts w:cstheme="minorHAnsi"/>
          <w:color w:val="333333"/>
          <w:sz w:val="17"/>
          <w:szCs w:val="17"/>
          <w:shd w:val="clear" w:color="auto" w:fill="FFFFFF"/>
        </w:rPr>
        <w:t> </w:t>
      </w:r>
      <w:r>
        <w:rPr>
          <w:rFonts w:cstheme="minorHAnsi"/>
          <w:color w:val="333333"/>
          <w:sz w:val="17"/>
          <w:szCs w:val="17"/>
          <w:shd w:val="clear" w:color="auto" w:fill="FFFFFF"/>
        </w:rPr>
        <w:t xml:space="preserve">: </w:t>
      </w:r>
      <w:hyperlink r:id="rId3" w:history="1">
        <w:r w:rsidRPr="00784361">
          <w:rPr>
            <w:rStyle w:val="Lienhypertexte"/>
            <w:rFonts w:cstheme="minorHAnsi"/>
            <w:sz w:val="17"/>
            <w:szCs w:val="17"/>
            <w:shd w:val="clear" w:color="auto" w:fill="FFFFFF"/>
          </w:rPr>
          <w:t>https://eur-lex.europa.eu/eli/dec_impl/2021/914/oj?uri=CELEX:32021D0914&amp;locale=fr</w:t>
        </w:r>
      </w:hyperlink>
    </w:p>
  </w:footnote>
  <w:footnote w:id="4">
    <w:p w14:paraId="0052C8A1" w14:textId="074D68F3" w:rsidR="0029463B" w:rsidRPr="007D4E92" w:rsidRDefault="0029463B" w:rsidP="007D4E92">
      <w:pPr>
        <w:pStyle w:val="Notedebasdepage"/>
        <w:jc w:val="both"/>
        <w:rPr>
          <w:sz w:val="17"/>
          <w:szCs w:val="17"/>
        </w:rPr>
      </w:pPr>
      <w:r w:rsidRPr="007D4E92">
        <w:rPr>
          <w:rStyle w:val="Appelnotedebasdep"/>
          <w:sz w:val="17"/>
          <w:szCs w:val="17"/>
        </w:rPr>
        <w:footnoteRef/>
      </w:r>
      <w:r w:rsidRPr="007D4E92">
        <w:rPr>
          <w:sz w:val="17"/>
          <w:szCs w:val="17"/>
        </w:rPr>
        <w:t xml:space="preserve"> </w:t>
      </w:r>
      <w:r>
        <w:rPr>
          <w:sz w:val="17"/>
          <w:szCs w:val="17"/>
        </w:rPr>
        <w:t>Voir</w:t>
      </w:r>
      <w:r w:rsidRPr="00DA374B">
        <w:rPr>
          <w:sz w:val="17"/>
          <w:szCs w:val="17"/>
        </w:rPr>
        <w:t xml:space="preserve"> la carte « la protection des données dans le monde »</w:t>
      </w:r>
      <w:r>
        <w:rPr>
          <w:sz w:val="17"/>
          <w:szCs w:val="17"/>
        </w:rPr>
        <w:t xml:space="preserve"> </w:t>
      </w:r>
      <w:r w:rsidRPr="00DA374B">
        <w:rPr>
          <w:sz w:val="17"/>
          <w:szCs w:val="17"/>
        </w:rPr>
        <w:t xml:space="preserve">: </w:t>
      </w:r>
      <w:hyperlink r:id="rId4" w:history="1">
        <w:r w:rsidRPr="00DA374B">
          <w:rPr>
            <w:rStyle w:val="Lienhypertexte"/>
            <w:sz w:val="17"/>
            <w:szCs w:val="17"/>
          </w:rPr>
          <w:t>https://www.cnil.fr/fr/la-protection-des-donnees-dans-le-monde</w:t>
        </w:r>
      </w:hyperlink>
      <w:r w:rsidRPr="00DA374B">
        <w:rPr>
          <w:sz w:val="17"/>
          <w:szCs w:val="17"/>
        </w:rPr>
        <w:t xml:space="preserve"> </w:t>
      </w:r>
    </w:p>
  </w:footnote>
  <w:footnote w:id="5">
    <w:p w14:paraId="3B9838B1" w14:textId="140182F1" w:rsidR="00855C3E" w:rsidRPr="008E43EA" w:rsidRDefault="00855C3E" w:rsidP="00855C3E">
      <w:pPr>
        <w:pStyle w:val="Notedebasdepage"/>
        <w:jc w:val="both"/>
        <w:rPr>
          <w:sz w:val="17"/>
          <w:szCs w:val="17"/>
          <w:highlight w:val="cyan"/>
        </w:rPr>
      </w:pPr>
      <w:r w:rsidRPr="008E43EA">
        <w:rPr>
          <w:rStyle w:val="Appelnotedebasdep"/>
          <w:sz w:val="17"/>
          <w:szCs w:val="17"/>
        </w:rPr>
        <w:footnoteRef/>
      </w:r>
      <w:r w:rsidRPr="008E43EA">
        <w:rPr>
          <w:sz w:val="17"/>
          <w:szCs w:val="17"/>
        </w:rPr>
        <w:t xml:space="preserve"> </w:t>
      </w:r>
      <w:r w:rsidRPr="00BF3415">
        <w:rPr>
          <w:sz w:val="17"/>
          <w:szCs w:val="17"/>
        </w:rPr>
        <w:t>Recommandations 02/2020 sur les garanties essentielles européennes pour les mesures de surveillance</w:t>
      </w:r>
      <w:r w:rsidR="00A12431">
        <w:rPr>
          <w:sz w:val="17"/>
          <w:szCs w:val="17"/>
        </w:rPr>
        <w:t xml:space="preserve"> </w:t>
      </w:r>
      <w:r>
        <w:rPr>
          <w:sz w:val="17"/>
          <w:szCs w:val="17"/>
        </w:rPr>
        <w:t>:</w:t>
      </w:r>
      <w:r w:rsidR="0005677F">
        <w:rPr>
          <w:sz w:val="17"/>
          <w:szCs w:val="17"/>
        </w:rPr>
        <w:t xml:space="preserve"> </w:t>
      </w:r>
      <w:hyperlink r:id="rId5" w:history="1">
        <w:r w:rsidR="0005677F" w:rsidRPr="0005677F">
          <w:rPr>
            <w:rStyle w:val="Lienhypertexte"/>
            <w:sz w:val="17"/>
            <w:szCs w:val="17"/>
          </w:rPr>
          <w:t>https://edpb.europa.eu/our-work-tools/our-documents/recommendations/recommendations-022020-european-essential-guarantees_fr</w:t>
        </w:r>
      </w:hyperlink>
      <w:r>
        <w:rPr>
          <w:sz w:val="17"/>
          <w:szCs w:val="17"/>
        </w:rPr>
        <w:t xml:space="preserve"> </w:t>
      </w:r>
    </w:p>
  </w:footnote>
  <w:footnote w:id="6">
    <w:p w14:paraId="2015869C" w14:textId="7C373086" w:rsidR="00E666EC" w:rsidRPr="008E43EA" w:rsidRDefault="00E666EC" w:rsidP="008E43EA">
      <w:pPr>
        <w:pStyle w:val="Notedebasdepage"/>
        <w:jc w:val="both"/>
        <w:rPr>
          <w:sz w:val="17"/>
          <w:szCs w:val="17"/>
        </w:rPr>
      </w:pPr>
      <w:r w:rsidRPr="008E43EA">
        <w:rPr>
          <w:rStyle w:val="Appelnotedebasdep"/>
          <w:sz w:val="17"/>
          <w:szCs w:val="17"/>
        </w:rPr>
        <w:footnoteRef/>
      </w:r>
      <w:r w:rsidRPr="008E43EA">
        <w:rPr>
          <w:sz w:val="17"/>
          <w:szCs w:val="17"/>
        </w:rPr>
        <w:t xml:space="preserve"> </w:t>
      </w:r>
      <w:r w:rsidR="00BF3415" w:rsidRPr="008E43EA">
        <w:rPr>
          <w:sz w:val="17"/>
          <w:szCs w:val="17"/>
        </w:rPr>
        <w:t>Recommandations 01/2020 sur les mesures qui complètent les instruments de transfert destinés à garantir le respect du niveau de protection des données à caractère personnel de l’UE</w:t>
      </w:r>
      <w:r w:rsidR="0005677F">
        <w:rPr>
          <w:sz w:val="17"/>
          <w:szCs w:val="17"/>
        </w:rPr>
        <w:t xml:space="preserve"> </w:t>
      </w:r>
      <w:r w:rsidR="00BF3415" w:rsidRPr="008E43EA">
        <w:rPr>
          <w:sz w:val="17"/>
          <w:szCs w:val="17"/>
        </w:rPr>
        <w:t xml:space="preserve">: </w:t>
      </w:r>
      <w:hyperlink r:id="rId6" w:history="1">
        <w:r w:rsidR="00BF3415" w:rsidRPr="00BF3415">
          <w:rPr>
            <w:rStyle w:val="Lienhypertexte"/>
            <w:sz w:val="17"/>
            <w:szCs w:val="17"/>
          </w:rPr>
          <w:t>https://edpb.europa.eu/our-work-tools/documents/public-consultations/2020/recommendations-012020-measures-supplement_fr</w:t>
        </w:r>
      </w:hyperlink>
      <w:r w:rsidR="00BF3415" w:rsidRPr="00BF3415">
        <w:rPr>
          <w:sz w:val="17"/>
          <w:szCs w:val="17"/>
        </w:rPr>
        <w:t xml:space="preserve"> </w:t>
      </w:r>
    </w:p>
  </w:footnote>
  <w:footnote w:id="7">
    <w:p w14:paraId="43B6B337" w14:textId="77777777" w:rsidR="006C1988" w:rsidRDefault="006C1988" w:rsidP="006C1988">
      <w:pPr>
        <w:pStyle w:val="Notedebasdepage"/>
        <w:jc w:val="both"/>
      </w:pPr>
      <w:r w:rsidRPr="00A25ED8">
        <w:rPr>
          <w:rStyle w:val="Appelnotedebasdep"/>
          <w:sz w:val="17"/>
          <w:szCs w:val="17"/>
        </w:rPr>
        <w:footnoteRef/>
      </w:r>
      <w:r w:rsidRPr="00A25ED8">
        <w:rPr>
          <w:sz w:val="17"/>
          <w:szCs w:val="17"/>
        </w:rPr>
        <w:t xml:space="preserve"> </w:t>
      </w:r>
      <w:r w:rsidRPr="004D63EA">
        <w:rPr>
          <w:sz w:val="17"/>
          <w:szCs w:val="17"/>
        </w:rPr>
        <w:t>Depuis</w:t>
      </w:r>
      <w:r w:rsidRPr="008E43EA">
        <w:rPr>
          <w:sz w:val="17"/>
          <w:szCs w:val="17"/>
        </w:rPr>
        <w:t xml:space="preserve"> une </w:t>
      </w:r>
      <w:hyperlink r:id="rId7" w:history="1">
        <w:r w:rsidRPr="008E43EA">
          <w:rPr>
            <w:rStyle w:val="Lienhypertexte"/>
            <w:sz w:val="17"/>
            <w:szCs w:val="17"/>
          </w:rPr>
          <w:t>décision d’adéquation</w:t>
        </w:r>
      </w:hyperlink>
      <w:r w:rsidRPr="008E43EA">
        <w:rPr>
          <w:sz w:val="17"/>
          <w:szCs w:val="17"/>
        </w:rPr>
        <w:t xml:space="preserve"> du 10 juillet 2023, la Commission européenne a autorisé les transferts de données vers les Etats-Unis, sous réserve que les sous-traitants vers qui les données sont transférées soient certifiés valablement au titre du </w:t>
      </w:r>
      <w:r w:rsidRPr="008E43EA">
        <w:rPr>
          <w:i/>
          <w:iCs/>
          <w:sz w:val="17"/>
          <w:szCs w:val="17"/>
        </w:rPr>
        <w:t xml:space="preserve">« Data </w:t>
      </w:r>
      <w:proofErr w:type="spellStart"/>
      <w:r w:rsidRPr="008E43EA">
        <w:rPr>
          <w:i/>
          <w:iCs/>
          <w:sz w:val="17"/>
          <w:szCs w:val="17"/>
        </w:rPr>
        <w:t>Privacy</w:t>
      </w:r>
      <w:proofErr w:type="spellEnd"/>
      <w:r w:rsidRPr="008E43EA">
        <w:rPr>
          <w:i/>
          <w:iCs/>
          <w:sz w:val="17"/>
          <w:szCs w:val="17"/>
        </w:rPr>
        <w:t xml:space="preserve"> Framework » </w:t>
      </w:r>
      <w:r w:rsidRPr="008E43EA">
        <w:rPr>
          <w:sz w:val="17"/>
          <w:szCs w:val="17"/>
        </w:rPr>
        <w:t xml:space="preserve">(DPF), programme de certification américain tenu à jour par les autorités publiques américaines. Vous pouvez retrouver </w:t>
      </w:r>
      <w:r>
        <w:rPr>
          <w:sz w:val="17"/>
          <w:szCs w:val="17"/>
        </w:rPr>
        <w:t xml:space="preserve">ici </w:t>
      </w:r>
      <w:r w:rsidRPr="008E43EA">
        <w:rPr>
          <w:sz w:val="17"/>
          <w:szCs w:val="17"/>
        </w:rPr>
        <w:t xml:space="preserve">la liste des organismes </w:t>
      </w:r>
      <w:r>
        <w:rPr>
          <w:sz w:val="17"/>
          <w:szCs w:val="17"/>
        </w:rPr>
        <w:t xml:space="preserve">ainsi </w:t>
      </w:r>
      <w:r w:rsidRPr="008E43EA">
        <w:rPr>
          <w:sz w:val="17"/>
          <w:szCs w:val="17"/>
        </w:rPr>
        <w:t xml:space="preserve">certifiés </w:t>
      </w:r>
      <w:r>
        <w:rPr>
          <w:sz w:val="17"/>
          <w:szCs w:val="17"/>
        </w:rPr>
        <w:t xml:space="preserve">et </w:t>
      </w:r>
      <w:r w:rsidRPr="008E43EA">
        <w:rPr>
          <w:sz w:val="17"/>
          <w:szCs w:val="17"/>
        </w:rPr>
        <w:t>le</w:t>
      </w:r>
      <w:r>
        <w:rPr>
          <w:sz w:val="17"/>
          <w:szCs w:val="17"/>
        </w:rPr>
        <w:t xml:space="preserve"> </w:t>
      </w:r>
      <w:r w:rsidRPr="008E43EA">
        <w:rPr>
          <w:sz w:val="17"/>
          <w:szCs w:val="17"/>
        </w:rPr>
        <w:t>périmètre de validité de leur certification</w:t>
      </w:r>
      <w:r>
        <w:rPr>
          <w:sz w:val="17"/>
          <w:szCs w:val="17"/>
        </w:rPr>
        <w:t xml:space="preserve"> </w:t>
      </w:r>
      <w:r w:rsidRPr="008E43EA">
        <w:rPr>
          <w:sz w:val="17"/>
          <w:szCs w:val="17"/>
        </w:rPr>
        <w:t xml:space="preserve">: </w:t>
      </w:r>
      <w:hyperlink r:id="rId8" w:history="1">
        <w:r w:rsidRPr="008E43EA">
          <w:rPr>
            <w:rStyle w:val="Lienhypertexte"/>
            <w:sz w:val="17"/>
            <w:szCs w:val="17"/>
          </w:rPr>
          <w:t>https://www.dataprivacyframework.gov/list</w:t>
        </w:r>
      </w:hyperlink>
      <w:r w:rsidRPr="008E43EA">
        <w:rPr>
          <w:sz w:val="17"/>
          <w:szCs w:val="17"/>
        </w:rPr>
        <w:t xml:space="preserve">. </w:t>
      </w:r>
      <w:r w:rsidRPr="00430898">
        <w:rPr>
          <w:b/>
          <w:bCs/>
          <w:sz w:val="17"/>
          <w:szCs w:val="17"/>
        </w:rPr>
        <w:t>Il convient de vérifier plusieurs éléments pour la certification des organismes figurant sur cette liste : la date d’expiration de la certification, le type des données et les finalités de traitement couvertes par la certification et, pour les groupes d’entreprises, quelle entité est bénéficiaire de la certification</w:t>
      </w:r>
      <w:r>
        <w:rPr>
          <w:b/>
          <w:bCs/>
          <w:sz w:val="17"/>
          <w:szCs w:val="17"/>
        </w:rPr>
        <w:t>,</w:t>
      </w:r>
      <w:r w:rsidRPr="00430898">
        <w:rPr>
          <w:b/>
          <w:bCs/>
          <w:sz w:val="17"/>
          <w:szCs w:val="17"/>
        </w:rPr>
        <w:t xml:space="preserve"> pour être sûr que celle-ci couvre bien le transfert.</w:t>
      </w:r>
      <w:r w:rsidRPr="008E43EA">
        <w:rPr>
          <w:sz w:val="17"/>
          <w:szCs w:val="17"/>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25A6B"/>
    <w:multiLevelType w:val="hybridMultilevel"/>
    <w:tmpl w:val="74EC17C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21DEB"/>
    <w:multiLevelType w:val="hybridMultilevel"/>
    <w:tmpl w:val="E140F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376F4E"/>
    <w:multiLevelType w:val="hybridMultilevel"/>
    <w:tmpl w:val="954AA40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8875DC9"/>
    <w:multiLevelType w:val="multilevel"/>
    <w:tmpl w:val="61E0250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2579B4"/>
    <w:multiLevelType w:val="multilevel"/>
    <w:tmpl w:val="2C5419BE"/>
    <w:lvl w:ilvl="0">
      <w:start w:val="3"/>
      <w:numFmt w:val="decimal"/>
      <w:lvlText w:val="%1."/>
      <w:lvlJc w:val="left"/>
      <w:pPr>
        <w:ind w:left="360" w:hanging="360"/>
      </w:pPr>
      <w:rPr>
        <w:rFonts w:hint="default"/>
      </w:rPr>
    </w:lvl>
    <w:lvl w:ilvl="1">
      <w:start w:val="5"/>
      <w:numFmt w:val="decimal"/>
      <w:lvlText w:val="%1.%2."/>
      <w:lvlJc w:val="left"/>
      <w:pPr>
        <w:ind w:left="786" w:hanging="36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 w15:restartNumberingAfterBreak="0">
    <w:nsid w:val="094B3256"/>
    <w:multiLevelType w:val="hybridMultilevel"/>
    <w:tmpl w:val="96CEC1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FE5F0C"/>
    <w:multiLevelType w:val="multilevel"/>
    <w:tmpl w:val="9C68ACB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322993"/>
    <w:multiLevelType w:val="multilevel"/>
    <w:tmpl w:val="D61462A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0EE9336D"/>
    <w:multiLevelType w:val="hybridMultilevel"/>
    <w:tmpl w:val="36A26C1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0EE93F98"/>
    <w:multiLevelType w:val="hybridMultilevel"/>
    <w:tmpl w:val="56EC219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F415D8C"/>
    <w:multiLevelType w:val="hybridMultilevel"/>
    <w:tmpl w:val="9CA048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0F491A78"/>
    <w:multiLevelType w:val="hybridMultilevel"/>
    <w:tmpl w:val="D15E8F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11284C93"/>
    <w:multiLevelType w:val="hybridMultilevel"/>
    <w:tmpl w:val="205251A6"/>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14B26DC"/>
    <w:multiLevelType w:val="hybridMultilevel"/>
    <w:tmpl w:val="B6BCBEC8"/>
    <w:lvl w:ilvl="0" w:tplc="3C82979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19A024E"/>
    <w:multiLevelType w:val="multilevel"/>
    <w:tmpl w:val="32F8DE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2562542"/>
    <w:multiLevelType w:val="multilevel"/>
    <w:tmpl w:val="0446645A"/>
    <w:lvl w:ilvl="0">
      <w:start w:val="5"/>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360" w:hanging="360"/>
      </w:pPr>
      <w:rPr>
        <w:rFonts w:hint="default"/>
      </w:rPr>
    </w:lvl>
    <w:lvl w:ilvl="4">
      <w:start w:val="1"/>
      <w:numFmt w:val="decimal"/>
      <w:lvlText w:val="%1.%2.%3.%4.%5"/>
      <w:lvlJc w:val="left"/>
      <w:pPr>
        <w:ind w:left="360" w:hanging="36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6" w15:restartNumberingAfterBreak="0">
    <w:nsid w:val="12895623"/>
    <w:multiLevelType w:val="hybridMultilevel"/>
    <w:tmpl w:val="A126D3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5F6434D"/>
    <w:multiLevelType w:val="hybridMultilevel"/>
    <w:tmpl w:val="912A7CE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76F3E26"/>
    <w:multiLevelType w:val="hybridMultilevel"/>
    <w:tmpl w:val="13480F66"/>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9" w15:restartNumberingAfterBreak="0">
    <w:nsid w:val="17F65C9B"/>
    <w:multiLevelType w:val="hybridMultilevel"/>
    <w:tmpl w:val="0064773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8466CED"/>
    <w:multiLevelType w:val="hybridMultilevel"/>
    <w:tmpl w:val="2E3C0DB8"/>
    <w:lvl w:ilvl="0" w:tplc="E15663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195A48CE"/>
    <w:multiLevelType w:val="multilevel"/>
    <w:tmpl w:val="7BACDD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1984250D"/>
    <w:multiLevelType w:val="hybridMultilevel"/>
    <w:tmpl w:val="4DAE69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1D063066"/>
    <w:multiLevelType w:val="multilevel"/>
    <w:tmpl w:val="51D8581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4" w15:restartNumberingAfterBreak="0">
    <w:nsid w:val="1D7B2DA5"/>
    <w:multiLevelType w:val="hybridMultilevel"/>
    <w:tmpl w:val="452AE2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1E097F55"/>
    <w:multiLevelType w:val="hybridMultilevel"/>
    <w:tmpl w:val="14F421E2"/>
    <w:lvl w:ilvl="0" w:tplc="D1BA5E10">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1EF5423E"/>
    <w:multiLevelType w:val="multilevel"/>
    <w:tmpl w:val="09BA5DB0"/>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200054C7"/>
    <w:multiLevelType w:val="multilevel"/>
    <w:tmpl w:val="5D4A68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8" w15:restartNumberingAfterBreak="0">
    <w:nsid w:val="21EB77AF"/>
    <w:multiLevelType w:val="hybridMultilevel"/>
    <w:tmpl w:val="9F2CD4A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23FF2929"/>
    <w:multiLevelType w:val="multilevel"/>
    <w:tmpl w:val="6D52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4C25463"/>
    <w:multiLevelType w:val="hybridMultilevel"/>
    <w:tmpl w:val="538EDEE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268B6EE9"/>
    <w:multiLevelType w:val="hybridMultilevel"/>
    <w:tmpl w:val="FBD020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26EC5AC6"/>
    <w:multiLevelType w:val="multilevel"/>
    <w:tmpl w:val="657C9B14"/>
    <w:lvl w:ilvl="0">
      <w:start w:val="2"/>
      <w:numFmt w:val="decimal"/>
      <w:lvlText w:val="%1."/>
      <w:lvlJc w:val="left"/>
      <w:pPr>
        <w:ind w:left="720" w:hanging="36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8F73646"/>
    <w:multiLevelType w:val="multilevel"/>
    <w:tmpl w:val="C48CD5BC"/>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4" w15:restartNumberingAfterBreak="0">
    <w:nsid w:val="29C05B5F"/>
    <w:multiLevelType w:val="hybridMultilevel"/>
    <w:tmpl w:val="E62CE6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29F42EF3"/>
    <w:multiLevelType w:val="hybridMultilevel"/>
    <w:tmpl w:val="977265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2BB04063"/>
    <w:multiLevelType w:val="hybridMultilevel"/>
    <w:tmpl w:val="2578C1E0"/>
    <w:lvl w:ilvl="0" w:tplc="E348E240">
      <w:numFmt w:val="bullet"/>
      <w:lvlText w:val="-"/>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D96053D"/>
    <w:multiLevelType w:val="hybridMultilevel"/>
    <w:tmpl w:val="82821908"/>
    <w:lvl w:ilvl="0" w:tplc="E1566314">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2EC85B1F"/>
    <w:multiLevelType w:val="hybridMultilevel"/>
    <w:tmpl w:val="69763632"/>
    <w:lvl w:ilvl="0" w:tplc="E348E240">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305C0573"/>
    <w:multiLevelType w:val="hybridMultilevel"/>
    <w:tmpl w:val="B78C11B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2162455"/>
    <w:multiLevelType w:val="multilevel"/>
    <w:tmpl w:val="39E8D150"/>
    <w:lvl w:ilvl="0">
      <w:start w:val="3"/>
      <w:numFmt w:val="decimal"/>
      <w:lvlText w:val="%1."/>
      <w:lvlJc w:val="left"/>
      <w:pPr>
        <w:ind w:left="360" w:hanging="360"/>
      </w:pPr>
      <w:rPr>
        <w:rFonts w:cstheme="minorHAnsi" w:hint="default"/>
        <w:sz w:val="20"/>
      </w:rPr>
    </w:lvl>
    <w:lvl w:ilvl="1">
      <w:start w:val="4"/>
      <w:numFmt w:val="decimal"/>
      <w:lvlText w:val="%1.%2."/>
      <w:lvlJc w:val="left"/>
      <w:pPr>
        <w:ind w:left="786" w:hanging="360"/>
      </w:pPr>
      <w:rPr>
        <w:rFonts w:cstheme="minorHAnsi" w:hint="default"/>
        <w:sz w:val="20"/>
      </w:rPr>
    </w:lvl>
    <w:lvl w:ilvl="2">
      <w:start w:val="1"/>
      <w:numFmt w:val="decimal"/>
      <w:lvlText w:val="%1.%2.%3."/>
      <w:lvlJc w:val="left"/>
      <w:pPr>
        <w:ind w:left="1572" w:hanging="720"/>
      </w:pPr>
      <w:rPr>
        <w:rFonts w:cstheme="minorHAnsi" w:hint="default"/>
        <w:sz w:val="20"/>
      </w:rPr>
    </w:lvl>
    <w:lvl w:ilvl="3">
      <w:start w:val="1"/>
      <w:numFmt w:val="decimal"/>
      <w:lvlText w:val="%1.%2.%3.%4."/>
      <w:lvlJc w:val="left"/>
      <w:pPr>
        <w:ind w:left="1998" w:hanging="720"/>
      </w:pPr>
      <w:rPr>
        <w:rFonts w:cstheme="minorHAnsi" w:hint="default"/>
        <w:sz w:val="20"/>
      </w:rPr>
    </w:lvl>
    <w:lvl w:ilvl="4">
      <w:start w:val="1"/>
      <w:numFmt w:val="decimal"/>
      <w:lvlText w:val="%1.%2.%3.%4.%5."/>
      <w:lvlJc w:val="left"/>
      <w:pPr>
        <w:ind w:left="2784" w:hanging="1080"/>
      </w:pPr>
      <w:rPr>
        <w:rFonts w:cstheme="minorHAnsi" w:hint="default"/>
        <w:sz w:val="20"/>
      </w:rPr>
    </w:lvl>
    <w:lvl w:ilvl="5">
      <w:start w:val="1"/>
      <w:numFmt w:val="decimal"/>
      <w:lvlText w:val="%1.%2.%3.%4.%5.%6."/>
      <w:lvlJc w:val="left"/>
      <w:pPr>
        <w:ind w:left="3210" w:hanging="1080"/>
      </w:pPr>
      <w:rPr>
        <w:rFonts w:cstheme="minorHAnsi" w:hint="default"/>
        <w:sz w:val="20"/>
      </w:rPr>
    </w:lvl>
    <w:lvl w:ilvl="6">
      <w:start w:val="1"/>
      <w:numFmt w:val="decimal"/>
      <w:lvlText w:val="%1.%2.%3.%4.%5.%6.%7."/>
      <w:lvlJc w:val="left"/>
      <w:pPr>
        <w:ind w:left="3996" w:hanging="1440"/>
      </w:pPr>
      <w:rPr>
        <w:rFonts w:cstheme="minorHAnsi" w:hint="default"/>
        <w:sz w:val="20"/>
      </w:rPr>
    </w:lvl>
    <w:lvl w:ilvl="7">
      <w:start w:val="1"/>
      <w:numFmt w:val="decimal"/>
      <w:lvlText w:val="%1.%2.%3.%4.%5.%6.%7.%8."/>
      <w:lvlJc w:val="left"/>
      <w:pPr>
        <w:ind w:left="4422" w:hanging="1440"/>
      </w:pPr>
      <w:rPr>
        <w:rFonts w:cstheme="minorHAnsi" w:hint="default"/>
        <w:sz w:val="20"/>
      </w:rPr>
    </w:lvl>
    <w:lvl w:ilvl="8">
      <w:start w:val="1"/>
      <w:numFmt w:val="decimal"/>
      <w:lvlText w:val="%1.%2.%3.%4.%5.%6.%7.%8.%9."/>
      <w:lvlJc w:val="left"/>
      <w:pPr>
        <w:ind w:left="5208" w:hanging="1800"/>
      </w:pPr>
      <w:rPr>
        <w:rFonts w:cstheme="minorHAnsi" w:hint="default"/>
        <w:sz w:val="20"/>
      </w:rPr>
    </w:lvl>
  </w:abstractNum>
  <w:abstractNum w:abstractNumId="41" w15:restartNumberingAfterBreak="0">
    <w:nsid w:val="323D02C8"/>
    <w:multiLevelType w:val="hybridMultilevel"/>
    <w:tmpl w:val="E612F594"/>
    <w:lvl w:ilvl="0" w:tplc="A2787CA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36080231"/>
    <w:multiLevelType w:val="hybridMultilevel"/>
    <w:tmpl w:val="80E8B76E"/>
    <w:lvl w:ilvl="0" w:tplc="6BAE5A50">
      <w:start w:val="1"/>
      <w:numFmt w:val="decimal"/>
      <w:lvlText w:val="%1."/>
      <w:lvlJc w:val="left"/>
      <w:pPr>
        <w:ind w:left="360" w:hanging="360"/>
      </w:pPr>
      <w:rPr>
        <w:b w:val="0"/>
        <w:bCs w:val="0"/>
        <w:sz w:val="18"/>
        <w:szCs w:val="18"/>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43" w15:restartNumberingAfterBreak="0">
    <w:nsid w:val="37962CC9"/>
    <w:multiLevelType w:val="multilevel"/>
    <w:tmpl w:val="7512B3C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3A917A74"/>
    <w:multiLevelType w:val="hybridMultilevel"/>
    <w:tmpl w:val="0BA2ACD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3BF4362C"/>
    <w:multiLevelType w:val="hybridMultilevel"/>
    <w:tmpl w:val="713CAC78"/>
    <w:lvl w:ilvl="0" w:tplc="15467EFA">
      <w:start w:val="1"/>
      <w:numFmt w:val="lowerLetter"/>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03C120A"/>
    <w:multiLevelType w:val="hybridMultilevel"/>
    <w:tmpl w:val="FA621D96"/>
    <w:lvl w:ilvl="0" w:tplc="040C0017">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07B6F94"/>
    <w:multiLevelType w:val="multilevel"/>
    <w:tmpl w:val="850A6A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8" w15:restartNumberingAfterBreak="0">
    <w:nsid w:val="42630033"/>
    <w:multiLevelType w:val="hybridMultilevel"/>
    <w:tmpl w:val="85CA3E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5436325"/>
    <w:multiLevelType w:val="hybridMultilevel"/>
    <w:tmpl w:val="74927A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5BC7D5C"/>
    <w:multiLevelType w:val="multilevel"/>
    <w:tmpl w:val="2DBAA89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462832BC"/>
    <w:multiLevelType w:val="hybridMultilevel"/>
    <w:tmpl w:val="F3C803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65E3819"/>
    <w:multiLevelType w:val="multilevel"/>
    <w:tmpl w:val="8D6613B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9A1749A"/>
    <w:multiLevelType w:val="hybridMultilevel"/>
    <w:tmpl w:val="B1AEF44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9DD78A6"/>
    <w:multiLevelType w:val="hybridMultilevel"/>
    <w:tmpl w:val="B5065A32"/>
    <w:lvl w:ilvl="0" w:tplc="557AC39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4AB3015B"/>
    <w:multiLevelType w:val="hybridMultilevel"/>
    <w:tmpl w:val="AD82C45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4D7970ED"/>
    <w:multiLevelType w:val="hybridMultilevel"/>
    <w:tmpl w:val="0B82E578"/>
    <w:lvl w:ilvl="0" w:tplc="E348E240">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4DCD6D63"/>
    <w:multiLevelType w:val="hybridMultilevel"/>
    <w:tmpl w:val="8E9EADC8"/>
    <w:lvl w:ilvl="0" w:tplc="E348E2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E206EA9"/>
    <w:multiLevelType w:val="multilevel"/>
    <w:tmpl w:val="2D489434"/>
    <w:lvl w:ilvl="0">
      <w:start w:val="10"/>
      <w:numFmt w:val="decimal"/>
      <w:lvlText w:val="%1."/>
      <w:lvlJc w:val="left"/>
      <w:pPr>
        <w:ind w:left="400" w:hanging="400"/>
      </w:pPr>
      <w:rPr>
        <w:rFonts w:hint="default"/>
      </w:rPr>
    </w:lvl>
    <w:lvl w:ilvl="1">
      <w:start w:val="4"/>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4E322A63"/>
    <w:multiLevelType w:val="hybridMultilevel"/>
    <w:tmpl w:val="3F24AA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5008151F"/>
    <w:multiLevelType w:val="hybridMultilevel"/>
    <w:tmpl w:val="8B7EE7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13055B6"/>
    <w:multiLevelType w:val="hybridMultilevel"/>
    <w:tmpl w:val="3E76902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122566"/>
    <w:multiLevelType w:val="hybridMultilevel"/>
    <w:tmpl w:val="8FC86C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33A27F1"/>
    <w:multiLevelType w:val="hybridMultilevel"/>
    <w:tmpl w:val="EDF8F142"/>
    <w:lvl w:ilvl="0" w:tplc="31D2996E">
      <w:start w:val="2"/>
      <w:numFmt w:val="bullet"/>
      <w:lvlText w:val="-"/>
      <w:lvlJc w:val="left"/>
      <w:pPr>
        <w:ind w:left="1068" w:hanging="360"/>
      </w:pPr>
      <w:rPr>
        <w:rFonts w:ascii="Calibri" w:eastAsiaTheme="minorHAnsi" w:hAnsi="Calibri" w:cs="Calibri" w:hint="default"/>
        <w:b/>
        <w:bCs/>
      </w:rPr>
    </w:lvl>
    <w:lvl w:ilvl="1" w:tplc="FFFFFFFF">
      <w:numFmt w:val="bullet"/>
      <w:lvlText w:val="-"/>
      <w:lvlJc w:val="left"/>
      <w:pPr>
        <w:ind w:left="1788" w:hanging="360"/>
      </w:pPr>
      <w:rPr>
        <w:rFonts w:ascii="Arial" w:eastAsia="Times New Roman" w:hAnsi="Arial" w:cs="Arial" w:hint="default"/>
      </w:rPr>
    </w:lvl>
    <w:lvl w:ilvl="2" w:tplc="E1566314">
      <w:numFmt w:val="bullet"/>
      <w:lvlText w:val="-"/>
      <w:lvlJc w:val="left"/>
      <w:pPr>
        <w:ind w:left="708" w:hanging="360"/>
      </w:pPr>
      <w:rPr>
        <w:rFonts w:ascii="Calibri" w:eastAsiaTheme="minorHAnsi" w:hAnsi="Calibri" w:cs="Calibri"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64" w15:restartNumberingAfterBreak="0">
    <w:nsid w:val="55CD61F1"/>
    <w:multiLevelType w:val="hybridMultilevel"/>
    <w:tmpl w:val="7B784D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5" w15:restartNumberingAfterBreak="0">
    <w:nsid w:val="56C054B8"/>
    <w:multiLevelType w:val="multilevel"/>
    <w:tmpl w:val="7AA6A9F6"/>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88A65C1"/>
    <w:multiLevelType w:val="hybridMultilevel"/>
    <w:tmpl w:val="E62CE6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592A666A"/>
    <w:multiLevelType w:val="hybridMultilevel"/>
    <w:tmpl w:val="4B78CE1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A1179F6"/>
    <w:multiLevelType w:val="hybridMultilevel"/>
    <w:tmpl w:val="27FC697C"/>
    <w:lvl w:ilvl="0" w:tplc="040C0011">
      <w:start w:val="1"/>
      <w:numFmt w:val="decimal"/>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9" w15:restartNumberingAfterBreak="0">
    <w:nsid w:val="5A386ED2"/>
    <w:multiLevelType w:val="multilevel"/>
    <w:tmpl w:val="8198114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0" w15:restartNumberingAfterBreak="0">
    <w:nsid w:val="5B7A1AF4"/>
    <w:multiLevelType w:val="hybridMultilevel"/>
    <w:tmpl w:val="3F24AA3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1" w15:restartNumberingAfterBreak="0">
    <w:nsid w:val="5BFB6825"/>
    <w:multiLevelType w:val="hybridMultilevel"/>
    <w:tmpl w:val="16C85D3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2" w15:restartNumberingAfterBreak="0">
    <w:nsid w:val="5D8E523F"/>
    <w:multiLevelType w:val="hybridMultilevel"/>
    <w:tmpl w:val="A69656B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5DDA4F03"/>
    <w:multiLevelType w:val="hybridMultilevel"/>
    <w:tmpl w:val="D24C2A86"/>
    <w:lvl w:ilvl="0" w:tplc="A7A86180">
      <w:start w:val="1"/>
      <w:numFmt w:val="low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E181779"/>
    <w:multiLevelType w:val="multilevel"/>
    <w:tmpl w:val="47FC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5" w15:restartNumberingAfterBreak="0">
    <w:nsid w:val="5FEE732B"/>
    <w:multiLevelType w:val="hybridMultilevel"/>
    <w:tmpl w:val="2A5A152A"/>
    <w:lvl w:ilvl="0" w:tplc="5A4C971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604F7524"/>
    <w:multiLevelType w:val="multilevel"/>
    <w:tmpl w:val="90CC5C64"/>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7" w15:restartNumberingAfterBreak="0">
    <w:nsid w:val="60795482"/>
    <w:multiLevelType w:val="multilevel"/>
    <w:tmpl w:val="A28433F0"/>
    <w:lvl w:ilvl="0">
      <w:start w:val="3"/>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8" w15:restartNumberingAfterBreak="0">
    <w:nsid w:val="62232217"/>
    <w:multiLevelType w:val="hybridMultilevel"/>
    <w:tmpl w:val="48EAA064"/>
    <w:lvl w:ilvl="0" w:tplc="6EA8A7C8">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9" w15:restartNumberingAfterBreak="0">
    <w:nsid w:val="636443D2"/>
    <w:multiLevelType w:val="hybridMultilevel"/>
    <w:tmpl w:val="6A469BD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655530A6"/>
    <w:multiLevelType w:val="hybridMultilevel"/>
    <w:tmpl w:val="ADA084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67044307"/>
    <w:multiLevelType w:val="multilevel"/>
    <w:tmpl w:val="34F86CF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2" w15:restartNumberingAfterBreak="0">
    <w:nsid w:val="670B568D"/>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677A7732"/>
    <w:multiLevelType w:val="hybridMultilevel"/>
    <w:tmpl w:val="2AE4B0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4" w15:restartNumberingAfterBreak="0">
    <w:nsid w:val="684A3085"/>
    <w:multiLevelType w:val="hybridMultilevel"/>
    <w:tmpl w:val="035085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5" w15:restartNumberingAfterBreak="0">
    <w:nsid w:val="69390FD9"/>
    <w:multiLevelType w:val="multilevel"/>
    <w:tmpl w:val="3538086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6A994A43"/>
    <w:multiLevelType w:val="multilevel"/>
    <w:tmpl w:val="69E0224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6E6F6EF1"/>
    <w:multiLevelType w:val="hybridMultilevel"/>
    <w:tmpl w:val="4E6253D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8" w15:restartNumberingAfterBreak="0">
    <w:nsid w:val="6F462510"/>
    <w:multiLevelType w:val="multilevel"/>
    <w:tmpl w:val="A998DC4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73792FA3"/>
    <w:multiLevelType w:val="hybridMultilevel"/>
    <w:tmpl w:val="32ECE536"/>
    <w:lvl w:ilvl="0" w:tplc="713C70A6">
      <w:start w:val="1"/>
      <w:numFmt w:val="lowerLetter"/>
      <w:lvlText w:val="%1)"/>
      <w:lvlJc w:val="left"/>
      <w:pPr>
        <w:ind w:left="720" w:hanging="360"/>
      </w:pPr>
      <w:rPr>
        <w:rFonts w:eastAsia="Times New Roman"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0" w15:restartNumberingAfterBreak="0">
    <w:nsid w:val="74BE5D6A"/>
    <w:multiLevelType w:val="hybridMultilevel"/>
    <w:tmpl w:val="8D520DA0"/>
    <w:lvl w:ilvl="0" w:tplc="E156631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763D44D7"/>
    <w:multiLevelType w:val="hybridMultilevel"/>
    <w:tmpl w:val="A7A0446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2" w15:restartNumberingAfterBreak="0">
    <w:nsid w:val="76C53B83"/>
    <w:multiLevelType w:val="hybridMultilevel"/>
    <w:tmpl w:val="8F58B4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3" w15:restartNumberingAfterBreak="0">
    <w:nsid w:val="79D23BA0"/>
    <w:multiLevelType w:val="multilevel"/>
    <w:tmpl w:val="2D60006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4" w15:restartNumberingAfterBreak="0">
    <w:nsid w:val="7A3751C0"/>
    <w:multiLevelType w:val="hybridMultilevel"/>
    <w:tmpl w:val="9A808E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5" w15:restartNumberingAfterBreak="0">
    <w:nsid w:val="7CED5EBA"/>
    <w:multiLevelType w:val="hybridMultilevel"/>
    <w:tmpl w:val="C7825DE6"/>
    <w:lvl w:ilvl="0" w:tplc="FFFFFFFF">
      <w:numFmt w:val="bullet"/>
      <w:lvlText w:val="-"/>
      <w:lvlJc w:val="left"/>
      <w:pPr>
        <w:ind w:left="720" w:hanging="360"/>
      </w:pPr>
      <w:rPr>
        <w:rFonts w:ascii="Arial" w:eastAsia="Times New Roman" w:hAnsi="Arial" w:cs="Arial" w:hint="default"/>
      </w:rPr>
    </w:lvl>
    <w:lvl w:ilvl="1" w:tplc="E348E240">
      <w:numFmt w:val="bullet"/>
      <w:lvlText w:val="-"/>
      <w:lvlJc w:val="left"/>
      <w:pPr>
        <w:ind w:left="1440" w:hanging="360"/>
      </w:pPr>
      <w:rPr>
        <w:rFonts w:ascii="Arial" w:eastAsia="Times New Roman" w:hAnsi="Arial" w:cs="Aria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6" w15:restartNumberingAfterBreak="0">
    <w:nsid w:val="7D2124DE"/>
    <w:multiLevelType w:val="hybridMultilevel"/>
    <w:tmpl w:val="175A5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7" w15:restartNumberingAfterBreak="0">
    <w:nsid w:val="7DC12663"/>
    <w:multiLevelType w:val="multilevel"/>
    <w:tmpl w:val="C23AD728"/>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8" w15:restartNumberingAfterBreak="0">
    <w:nsid w:val="7E0132CE"/>
    <w:multiLevelType w:val="hybridMultilevel"/>
    <w:tmpl w:val="74EC17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7E303F87"/>
    <w:multiLevelType w:val="hybridMultilevel"/>
    <w:tmpl w:val="C0E80668"/>
    <w:lvl w:ilvl="0" w:tplc="6EA8A7C8">
      <w:start w:val="1"/>
      <w:numFmt w:val="decimal"/>
      <w:lvlText w:val="%1)"/>
      <w:lvlJc w:val="left"/>
      <w:pPr>
        <w:ind w:left="1068" w:hanging="360"/>
      </w:pPr>
      <w:rPr>
        <w:rFonts w:hint="default"/>
      </w:rPr>
    </w:lvl>
    <w:lvl w:ilvl="1" w:tplc="040C0019" w:tentative="1">
      <w:start w:val="1"/>
      <w:numFmt w:val="lowerLetter"/>
      <w:lvlText w:val="%2."/>
      <w:lvlJc w:val="left"/>
      <w:pPr>
        <w:ind w:left="1428" w:hanging="360"/>
      </w:pPr>
    </w:lvl>
    <w:lvl w:ilvl="2" w:tplc="040C001B" w:tentative="1">
      <w:start w:val="1"/>
      <w:numFmt w:val="lowerRoman"/>
      <w:lvlText w:val="%3."/>
      <w:lvlJc w:val="right"/>
      <w:pPr>
        <w:ind w:left="2148" w:hanging="180"/>
      </w:pPr>
    </w:lvl>
    <w:lvl w:ilvl="3" w:tplc="040C000F" w:tentative="1">
      <w:start w:val="1"/>
      <w:numFmt w:val="decimal"/>
      <w:lvlText w:val="%4."/>
      <w:lvlJc w:val="left"/>
      <w:pPr>
        <w:ind w:left="2868" w:hanging="360"/>
      </w:pPr>
    </w:lvl>
    <w:lvl w:ilvl="4" w:tplc="040C0019" w:tentative="1">
      <w:start w:val="1"/>
      <w:numFmt w:val="lowerLetter"/>
      <w:lvlText w:val="%5."/>
      <w:lvlJc w:val="left"/>
      <w:pPr>
        <w:ind w:left="3588" w:hanging="360"/>
      </w:pPr>
    </w:lvl>
    <w:lvl w:ilvl="5" w:tplc="040C001B" w:tentative="1">
      <w:start w:val="1"/>
      <w:numFmt w:val="lowerRoman"/>
      <w:lvlText w:val="%6."/>
      <w:lvlJc w:val="right"/>
      <w:pPr>
        <w:ind w:left="4308" w:hanging="180"/>
      </w:pPr>
    </w:lvl>
    <w:lvl w:ilvl="6" w:tplc="040C000F" w:tentative="1">
      <w:start w:val="1"/>
      <w:numFmt w:val="decimal"/>
      <w:lvlText w:val="%7."/>
      <w:lvlJc w:val="left"/>
      <w:pPr>
        <w:ind w:left="5028" w:hanging="360"/>
      </w:pPr>
    </w:lvl>
    <w:lvl w:ilvl="7" w:tplc="040C0019" w:tentative="1">
      <w:start w:val="1"/>
      <w:numFmt w:val="lowerLetter"/>
      <w:lvlText w:val="%8."/>
      <w:lvlJc w:val="left"/>
      <w:pPr>
        <w:ind w:left="5748" w:hanging="360"/>
      </w:pPr>
    </w:lvl>
    <w:lvl w:ilvl="8" w:tplc="040C001B" w:tentative="1">
      <w:start w:val="1"/>
      <w:numFmt w:val="lowerRoman"/>
      <w:lvlText w:val="%9."/>
      <w:lvlJc w:val="right"/>
      <w:pPr>
        <w:ind w:left="6468" w:hanging="180"/>
      </w:pPr>
    </w:lvl>
  </w:abstractNum>
  <w:abstractNum w:abstractNumId="100" w15:restartNumberingAfterBreak="0">
    <w:nsid w:val="7F94336C"/>
    <w:multiLevelType w:val="hybridMultilevel"/>
    <w:tmpl w:val="F9D86DA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86489730">
    <w:abstractNumId w:val="19"/>
  </w:num>
  <w:num w:numId="2" w16cid:durableId="23097890">
    <w:abstractNumId w:val="24"/>
  </w:num>
  <w:num w:numId="3" w16cid:durableId="240330134">
    <w:abstractNumId w:val="61"/>
  </w:num>
  <w:num w:numId="4" w16cid:durableId="100106119">
    <w:abstractNumId w:val="2"/>
  </w:num>
  <w:num w:numId="5" w16cid:durableId="66617201">
    <w:abstractNumId w:val="17"/>
  </w:num>
  <w:num w:numId="6" w16cid:durableId="368073430">
    <w:abstractNumId w:val="11"/>
  </w:num>
  <w:num w:numId="7" w16cid:durableId="40904703">
    <w:abstractNumId w:val="49"/>
  </w:num>
  <w:num w:numId="8" w16cid:durableId="130248672">
    <w:abstractNumId w:val="79"/>
  </w:num>
  <w:num w:numId="9" w16cid:durableId="293412950">
    <w:abstractNumId w:val="16"/>
  </w:num>
  <w:num w:numId="10" w16cid:durableId="2112161915">
    <w:abstractNumId w:val="28"/>
  </w:num>
  <w:num w:numId="11" w16cid:durableId="1955479934">
    <w:abstractNumId w:val="87"/>
  </w:num>
  <w:num w:numId="12" w16cid:durableId="1275401641">
    <w:abstractNumId w:val="34"/>
  </w:num>
  <w:num w:numId="13" w16cid:durableId="208297451">
    <w:abstractNumId w:val="10"/>
  </w:num>
  <w:num w:numId="14" w16cid:durableId="622618649">
    <w:abstractNumId w:val="60"/>
  </w:num>
  <w:num w:numId="15" w16cid:durableId="1243182369">
    <w:abstractNumId w:val="53"/>
  </w:num>
  <w:num w:numId="16" w16cid:durableId="1398625178">
    <w:abstractNumId w:val="0"/>
  </w:num>
  <w:num w:numId="17" w16cid:durableId="1873959320">
    <w:abstractNumId w:val="64"/>
  </w:num>
  <w:num w:numId="18" w16cid:durableId="1440296132">
    <w:abstractNumId w:val="35"/>
  </w:num>
  <w:num w:numId="19" w16cid:durableId="1241988562">
    <w:abstractNumId w:val="57"/>
  </w:num>
  <w:num w:numId="20" w16cid:durableId="696082934">
    <w:abstractNumId w:val="48"/>
  </w:num>
  <w:num w:numId="21" w16cid:durableId="761606446">
    <w:abstractNumId w:val="62"/>
  </w:num>
  <w:num w:numId="22" w16cid:durableId="1528592923">
    <w:abstractNumId w:val="94"/>
  </w:num>
  <w:num w:numId="23" w16cid:durableId="209732561">
    <w:abstractNumId w:val="5"/>
  </w:num>
  <w:num w:numId="24" w16cid:durableId="813760979">
    <w:abstractNumId w:val="68"/>
  </w:num>
  <w:num w:numId="25" w16cid:durableId="2132823762">
    <w:abstractNumId w:val="67"/>
  </w:num>
  <w:num w:numId="26" w16cid:durableId="1680542450">
    <w:abstractNumId w:val="55"/>
  </w:num>
  <w:num w:numId="27" w16cid:durableId="1018967415">
    <w:abstractNumId w:val="72"/>
  </w:num>
  <w:num w:numId="28" w16cid:durableId="1782340786">
    <w:abstractNumId w:val="39"/>
  </w:num>
  <w:num w:numId="29" w16cid:durableId="1958632599">
    <w:abstractNumId w:val="51"/>
  </w:num>
  <w:num w:numId="30" w16cid:durableId="1449545290">
    <w:abstractNumId w:val="46"/>
  </w:num>
  <w:num w:numId="31" w16cid:durableId="2055689273">
    <w:abstractNumId w:val="78"/>
  </w:num>
  <w:num w:numId="32" w16cid:durableId="1920291230">
    <w:abstractNumId w:val="99"/>
  </w:num>
  <w:num w:numId="33" w16cid:durableId="643779450">
    <w:abstractNumId w:val="18"/>
  </w:num>
  <w:num w:numId="34" w16cid:durableId="1776513234">
    <w:abstractNumId w:val="37"/>
  </w:num>
  <w:num w:numId="35" w16cid:durableId="1294870141">
    <w:abstractNumId w:val="41"/>
  </w:num>
  <w:num w:numId="36" w16cid:durableId="1015234180">
    <w:abstractNumId w:val="14"/>
  </w:num>
  <w:num w:numId="37" w16cid:durableId="55130114">
    <w:abstractNumId w:val="83"/>
  </w:num>
  <w:num w:numId="38" w16cid:durableId="1035883137">
    <w:abstractNumId w:val="42"/>
  </w:num>
  <w:num w:numId="39" w16cid:durableId="2020502771">
    <w:abstractNumId w:val="73"/>
  </w:num>
  <w:num w:numId="40" w16cid:durableId="1851404422">
    <w:abstractNumId w:val="66"/>
  </w:num>
  <w:num w:numId="41" w16cid:durableId="745541236">
    <w:abstractNumId w:val="56"/>
  </w:num>
  <w:num w:numId="42" w16cid:durableId="1701278354">
    <w:abstractNumId w:val="29"/>
  </w:num>
  <w:num w:numId="43" w16cid:durableId="2137328851">
    <w:abstractNumId w:val="32"/>
  </w:num>
  <w:num w:numId="44" w16cid:durableId="1611085350">
    <w:abstractNumId w:val="36"/>
  </w:num>
  <w:num w:numId="45" w16cid:durableId="169610300">
    <w:abstractNumId w:val="71"/>
  </w:num>
  <w:num w:numId="46" w16cid:durableId="510224157">
    <w:abstractNumId w:val="13"/>
  </w:num>
  <w:num w:numId="47" w16cid:durableId="289670155">
    <w:abstractNumId w:val="82"/>
  </w:num>
  <w:num w:numId="48" w16cid:durableId="914583439">
    <w:abstractNumId w:val="65"/>
  </w:num>
  <w:num w:numId="49" w16cid:durableId="1395471696">
    <w:abstractNumId w:val="98"/>
  </w:num>
  <w:num w:numId="50" w16cid:durableId="611060444">
    <w:abstractNumId w:val="6"/>
  </w:num>
  <w:num w:numId="51" w16cid:durableId="1564019714">
    <w:abstractNumId w:val="25"/>
  </w:num>
  <w:num w:numId="52" w16cid:durableId="2018654521">
    <w:abstractNumId w:val="77"/>
  </w:num>
  <w:num w:numId="53" w16cid:durableId="1612587041">
    <w:abstractNumId w:val="80"/>
  </w:num>
  <w:num w:numId="54" w16cid:durableId="1847864772">
    <w:abstractNumId w:val="88"/>
  </w:num>
  <w:num w:numId="55" w16cid:durableId="1021199975">
    <w:abstractNumId w:val="9"/>
  </w:num>
  <w:num w:numId="56" w16cid:durableId="2094085599">
    <w:abstractNumId w:val="50"/>
  </w:num>
  <w:num w:numId="57" w16cid:durableId="1879395154">
    <w:abstractNumId w:val="75"/>
  </w:num>
  <w:num w:numId="58" w16cid:durableId="1085031833">
    <w:abstractNumId w:val="8"/>
  </w:num>
  <w:num w:numId="59" w16cid:durableId="1319310168">
    <w:abstractNumId w:val="47"/>
  </w:num>
  <w:num w:numId="60" w16cid:durableId="372968689">
    <w:abstractNumId w:val="43"/>
  </w:num>
  <w:num w:numId="61" w16cid:durableId="1598052128">
    <w:abstractNumId w:val="89"/>
  </w:num>
  <w:num w:numId="62" w16cid:durableId="311564762">
    <w:abstractNumId w:val="44"/>
  </w:num>
  <w:num w:numId="63" w16cid:durableId="1564219956">
    <w:abstractNumId w:val="95"/>
  </w:num>
  <w:num w:numId="64" w16cid:durableId="1240871798">
    <w:abstractNumId w:val="84"/>
  </w:num>
  <w:num w:numId="65" w16cid:durableId="1038507853">
    <w:abstractNumId w:val="45"/>
  </w:num>
  <w:num w:numId="66" w16cid:durableId="711924739">
    <w:abstractNumId w:val="52"/>
  </w:num>
  <w:num w:numId="67" w16cid:durableId="1072390450">
    <w:abstractNumId w:val="74"/>
  </w:num>
  <w:num w:numId="68" w16cid:durableId="650718916">
    <w:abstractNumId w:val="69"/>
  </w:num>
  <w:num w:numId="69" w16cid:durableId="259027228">
    <w:abstractNumId w:val="33"/>
  </w:num>
  <w:num w:numId="70" w16cid:durableId="521746409">
    <w:abstractNumId w:val="86"/>
  </w:num>
  <w:num w:numId="71" w16cid:durableId="1642610408">
    <w:abstractNumId w:val="85"/>
  </w:num>
  <w:num w:numId="72" w16cid:durableId="1645815816">
    <w:abstractNumId w:val="26"/>
  </w:num>
  <w:num w:numId="73" w16cid:durableId="1359548465">
    <w:abstractNumId w:val="21"/>
  </w:num>
  <w:num w:numId="74" w16cid:durableId="1322344471">
    <w:abstractNumId w:val="27"/>
  </w:num>
  <w:num w:numId="75" w16cid:durableId="1921064339">
    <w:abstractNumId w:val="76"/>
  </w:num>
  <w:num w:numId="76" w16cid:durableId="161900139">
    <w:abstractNumId w:val="63"/>
  </w:num>
  <w:num w:numId="77" w16cid:durableId="214703921">
    <w:abstractNumId w:val="23"/>
  </w:num>
  <w:num w:numId="78" w16cid:durableId="317853913">
    <w:abstractNumId w:val="15"/>
  </w:num>
  <w:num w:numId="79" w16cid:durableId="418141768">
    <w:abstractNumId w:val="7"/>
  </w:num>
  <w:num w:numId="80" w16cid:durableId="2117942878">
    <w:abstractNumId w:val="93"/>
  </w:num>
  <w:num w:numId="81" w16cid:durableId="227040620">
    <w:abstractNumId w:val="58"/>
  </w:num>
  <w:num w:numId="82" w16cid:durableId="238558043">
    <w:abstractNumId w:val="20"/>
  </w:num>
  <w:num w:numId="83" w16cid:durableId="1555001007">
    <w:abstractNumId w:val="12"/>
  </w:num>
  <w:num w:numId="84" w16cid:durableId="1698895351">
    <w:abstractNumId w:val="90"/>
  </w:num>
  <w:num w:numId="85" w16cid:durableId="204635537">
    <w:abstractNumId w:val="1"/>
  </w:num>
  <w:num w:numId="86" w16cid:durableId="185339333">
    <w:abstractNumId w:val="81"/>
  </w:num>
  <w:num w:numId="87" w16cid:durableId="2124225558">
    <w:abstractNumId w:val="30"/>
  </w:num>
  <w:num w:numId="88" w16cid:durableId="779027641">
    <w:abstractNumId w:val="54"/>
  </w:num>
  <w:num w:numId="89" w16cid:durableId="416752988">
    <w:abstractNumId w:val="100"/>
  </w:num>
  <w:num w:numId="90" w16cid:durableId="1469518990">
    <w:abstractNumId w:val="97"/>
  </w:num>
  <w:num w:numId="91" w16cid:durableId="1341932611">
    <w:abstractNumId w:val="3"/>
  </w:num>
  <w:num w:numId="92" w16cid:durableId="1063453558">
    <w:abstractNumId w:val="40"/>
  </w:num>
  <w:num w:numId="93" w16cid:durableId="492569533">
    <w:abstractNumId w:val="4"/>
  </w:num>
  <w:num w:numId="94" w16cid:durableId="1178227408">
    <w:abstractNumId w:val="38"/>
  </w:num>
  <w:num w:numId="95" w16cid:durableId="989792465">
    <w:abstractNumId w:val="96"/>
  </w:num>
  <w:num w:numId="96" w16cid:durableId="750129303">
    <w:abstractNumId w:val="31"/>
  </w:num>
  <w:num w:numId="97" w16cid:durableId="1751148697">
    <w:abstractNumId w:val="92"/>
  </w:num>
  <w:num w:numId="98" w16cid:durableId="2025667598">
    <w:abstractNumId w:val="22"/>
  </w:num>
  <w:num w:numId="99" w16cid:durableId="740713684">
    <w:abstractNumId w:val="91"/>
  </w:num>
  <w:num w:numId="100" w16cid:durableId="895244199">
    <w:abstractNumId w:val="70"/>
  </w:num>
  <w:num w:numId="101" w16cid:durableId="1196384538">
    <w:abstractNumId w:val="59"/>
  </w:num>
  <w:numIdMacAtCleanup w:val="10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evy, Sarah">
    <w15:presenceInfo w15:providerId="None" w15:userId="Levy, Sarah"/>
  </w15:person>
  <w15:person w15:author="Rougeaux, Sylvain">
    <w15:presenceInfo w15:providerId="AD" w15:userId="S::Sylvain.Rougeaux@caissedesdepots.fr::4fc8a271-5b18-4b30-ab86-c2315a826d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157"/>
    <w:rsid w:val="000043E4"/>
    <w:rsid w:val="00013B39"/>
    <w:rsid w:val="00014E40"/>
    <w:rsid w:val="00021C24"/>
    <w:rsid w:val="00022A5B"/>
    <w:rsid w:val="00026C5C"/>
    <w:rsid w:val="00026E49"/>
    <w:rsid w:val="000272D9"/>
    <w:rsid w:val="00031687"/>
    <w:rsid w:val="0004057C"/>
    <w:rsid w:val="000410A3"/>
    <w:rsid w:val="000420D0"/>
    <w:rsid w:val="00044971"/>
    <w:rsid w:val="00045810"/>
    <w:rsid w:val="00053275"/>
    <w:rsid w:val="00053AB7"/>
    <w:rsid w:val="00056670"/>
    <w:rsid w:val="0005677F"/>
    <w:rsid w:val="00060577"/>
    <w:rsid w:val="00060906"/>
    <w:rsid w:val="00064CCA"/>
    <w:rsid w:val="00065469"/>
    <w:rsid w:val="00066E0B"/>
    <w:rsid w:val="0007067F"/>
    <w:rsid w:val="000777F0"/>
    <w:rsid w:val="00083D51"/>
    <w:rsid w:val="00090CD3"/>
    <w:rsid w:val="00093610"/>
    <w:rsid w:val="000948BE"/>
    <w:rsid w:val="000A1F6D"/>
    <w:rsid w:val="000A267E"/>
    <w:rsid w:val="000A3EFA"/>
    <w:rsid w:val="000A55BB"/>
    <w:rsid w:val="000B12DB"/>
    <w:rsid w:val="000B1685"/>
    <w:rsid w:val="000B33CD"/>
    <w:rsid w:val="000B513F"/>
    <w:rsid w:val="000B6D15"/>
    <w:rsid w:val="000C2A85"/>
    <w:rsid w:val="000C2FCE"/>
    <w:rsid w:val="000C5636"/>
    <w:rsid w:val="000C6CBA"/>
    <w:rsid w:val="000D18CA"/>
    <w:rsid w:val="000E0248"/>
    <w:rsid w:val="000E095F"/>
    <w:rsid w:val="000E473D"/>
    <w:rsid w:val="000E76EF"/>
    <w:rsid w:val="000F07FD"/>
    <w:rsid w:val="000F3970"/>
    <w:rsid w:val="000F5D86"/>
    <w:rsid w:val="000F7908"/>
    <w:rsid w:val="00103476"/>
    <w:rsid w:val="0010385E"/>
    <w:rsid w:val="00113877"/>
    <w:rsid w:val="00113CB7"/>
    <w:rsid w:val="00116FEA"/>
    <w:rsid w:val="001234CA"/>
    <w:rsid w:val="00134CB9"/>
    <w:rsid w:val="00135E6F"/>
    <w:rsid w:val="001366FE"/>
    <w:rsid w:val="00142681"/>
    <w:rsid w:val="0014552C"/>
    <w:rsid w:val="00146F67"/>
    <w:rsid w:val="00147D38"/>
    <w:rsid w:val="00152882"/>
    <w:rsid w:val="00153E55"/>
    <w:rsid w:val="00164DF6"/>
    <w:rsid w:val="00165488"/>
    <w:rsid w:val="001730B1"/>
    <w:rsid w:val="00174E70"/>
    <w:rsid w:val="00184B50"/>
    <w:rsid w:val="00186654"/>
    <w:rsid w:val="00191C45"/>
    <w:rsid w:val="00191EC5"/>
    <w:rsid w:val="001934FC"/>
    <w:rsid w:val="00195439"/>
    <w:rsid w:val="001A3E98"/>
    <w:rsid w:val="001A560A"/>
    <w:rsid w:val="001A65FE"/>
    <w:rsid w:val="001A6C01"/>
    <w:rsid w:val="001B18C0"/>
    <w:rsid w:val="001B19D0"/>
    <w:rsid w:val="001B4263"/>
    <w:rsid w:val="001B638D"/>
    <w:rsid w:val="001C0C0E"/>
    <w:rsid w:val="001C0D51"/>
    <w:rsid w:val="001C1111"/>
    <w:rsid w:val="001C1912"/>
    <w:rsid w:val="001C27E8"/>
    <w:rsid w:val="001C6708"/>
    <w:rsid w:val="001C7177"/>
    <w:rsid w:val="001D023C"/>
    <w:rsid w:val="001D26B6"/>
    <w:rsid w:val="001D3564"/>
    <w:rsid w:val="001D3A44"/>
    <w:rsid w:val="001D4AF5"/>
    <w:rsid w:val="001D533B"/>
    <w:rsid w:val="001E1E10"/>
    <w:rsid w:val="001E3185"/>
    <w:rsid w:val="001E6F83"/>
    <w:rsid w:val="001E7A51"/>
    <w:rsid w:val="001E7DDA"/>
    <w:rsid w:val="001F01E5"/>
    <w:rsid w:val="001F220D"/>
    <w:rsid w:val="001F4A5D"/>
    <w:rsid w:val="0020473E"/>
    <w:rsid w:val="00215AC3"/>
    <w:rsid w:val="00216896"/>
    <w:rsid w:val="002222E9"/>
    <w:rsid w:val="00224656"/>
    <w:rsid w:val="00231EC3"/>
    <w:rsid w:val="00232C43"/>
    <w:rsid w:val="00235710"/>
    <w:rsid w:val="00241AC8"/>
    <w:rsid w:val="00242738"/>
    <w:rsid w:val="00246713"/>
    <w:rsid w:val="00247582"/>
    <w:rsid w:val="002542F3"/>
    <w:rsid w:val="002565D0"/>
    <w:rsid w:val="002613B1"/>
    <w:rsid w:val="00261B77"/>
    <w:rsid w:val="00262BDC"/>
    <w:rsid w:val="0026773E"/>
    <w:rsid w:val="0026784E"/>
    <w:rsid w:val="00270068"/>
    <w:rsid w:val="002772D4"/>
    <w:rsid w:val="00281A4C"/>
    <w:rsid w:val="00281ADF"/>
    <w:rsid w:val="00286BBE"/>
    <w:rsid w:val="00290165"/>
    <w:rsid w:val="00290749"/>
    <w:rsid w:val="00292508"/>
    <w:rsid w:val="00292F8A"/>
    <w:rsid w:val="0029463B"/>
    <w:rsid w:val="002957BC"/>
    <w:rsid w:val="00297A22"/>
    <w:rsid w:val="002A0967"/>
    <w:rsid w:val="002A59DF"/>
    <w:rsid w:val="002A7902"/>
    <w:rsid w:val="002B0171"/>
    <w:rsid w:val="002B1348"/>
    <w:rsid w:val="002B13FD"/>
    <w:rsid w:val="002B3989"/>
    <w:rsid w:val="002B50A7"/>
    <w:rsid w:val="002B5355"/>
    <w:rsid w:val="002B672E"/>
    <w:rsid w:val="002B67BD"/>
    <w:rsid w:val="002B6D80"/>
    <w:rsid w:val="002B73B9"/>
    <w:rsid w:val="002B7504"/>
    <w:rsid w:val="002C2957"/>
    <w:rsid w:val="002C59EE"/>
    <w:rsid w:val="002D1DC8"/>
    <w:rsid w:val="002D2353"/>
    <w:rsid w:val="002D346A"/>
    <w:rsid w:val="002E13D9"/>
    <w:rsid w:val="002F3770"/>
    <w:rsid w:val="002F64AA"/>
    <w:rsid w:val="002F6685"/>
    <w:rsid w:val="00301335"/>
    <w:rsid w:val="00301AF5"/>
    <w:rsid w:val="00302ADE"/>
    <w:rsid w:val="00303790"/>
    <w:rsid w:val="003116C2"/>
    <w:rsid w:val="00313CDB"/>
    <w:rsid w:val="00315640"/>
    <w:rsid w:val="00316631"/>
    <w:rsid w:val="00321ED7"/>
    <w:rsid w:val="003256EF"/>
    <w:rsid w:val="003262E6"/>
    <w:rsid w:val="003263F6"/>
    <w:rsid w:val="00330428"/>
    <w:rsid w:val="003372FA"/>
    <w:rsid w:val="00341C0E"/>
    <w:rsid w:val="00344394"/>
    <w:rsid w:val="00350B51"/>
    <w:rsid w:val="00351205"/>
    <w:rsid w:val="00355BE7"/>
    <w:rsid w:val="003561CC"/>
    <w:rsid w:val="00357536"/>
    <w:rsid w:val="0036008C"/>
    <w:rsid w:val="00363309"/>
    <w:rsid w:val="00366748"/>
    <w:rsid w:val="00367DAC"/>
    <w:rsid w:val="00367E60"/>
    <w:rsid w:val="00370268"/>
    <w:rsid w:val="00370C27"/>
    <w:rsid w:val="003727A9"/>
    <w:rsid w:val="00380E16"/>
    <w:rsid w:val="00385204"/>
    <w:rsid w:val="003853DE"/>
    <w:rsid w:val="0038669F"/>
    <w:rsid w:val="00390223"/>
    <w:rsid w:val="00392586"/>
    <w:rsid w:val="003960FC"/>
    <w:rsid w:val="003A2C42"/>
    <w:rsid w:val="003A56CD"/>
    <w:rsid w:val="003A6418"/>
    <w:rsid w:val="003B2D79"/>
    <w:rsid w:val="003B3231"/>
    <w:rsid w:val="003B5426"/>
    <w:rsid w:val="003B79D6"/>
    <w:rsid w:val="003C0F80"/>
    <w:rsid w:val="003C6981"/>
    <w:rsid w:val="003D6E85"/>
    <w:rsid w:val="003D6F94"/>
    <w:rsid w:val="003E0B78"/>
    <w:rsid w:val="003E12D5"/>
    <w:rsid w:val="003E34ED"/>
    <w:rsid w:val="003E5569"/>
    <w:rsid w:val="003E7325"/>
    <w:rsid w:val="003F10F4"/>
    <w:rsid w:val="003F34EE"/>
    <w:rsid w:val="003F3FD6"/>
    <w:rsid w:val="003F45E3"/>
    <w:rsid w:val="003F508C"/>
    <w:rsid w:val="003F58B6"/>
    <w:rsid w:val="00400063"/>
    <w:rsid w:val="00401B84"/>
    <w:rsid w:val="00401BCF"/>
    <w:rsid w:val="00405E06"/>
    <w:rsid w:val="004127D3"/>
    <w:rsid w:val="004148FF"/>
    <w:rsid w:val="00414A9E"/>
    <w:rsid w:val="00414B36"/>
    <w:rsid w:val="004175ED"/>
    <w:rsid w:val="0041779F"/>
    <w:rsid w:val="004237FD"/>
    <w:rsid w:val="004243C7"/>
    <w:rsid w:val="00424CC0"/>
    <w:rsid w:val="00426444"/>
    <w:rsid w:val="00430898"/>
    <w:rsid w:val="00435B83"/>
    <w:rsid w:val="004361DE"/>
    <w:rsid w:val="00440412"/>
    <w:rsid w:val="00441778"/>
    <w:rsid w:val="00441B9C"/>
    <w:rsid w:val="00446AA5"/>
    <w:rsid w:val="00451710"/>
    <w:rsid w:val="00452029"/>
    <w:rsid w:val="0045468C"/>
    <w:rsid w:val="00457C12"/>
    <w:rsid w:val="0046037E"/>
    <w:rsid w:val="0046094D"/>
    <w:rsid w:val="00461C79"/>
    <w:rsid w:val="0046480D"/>
    <w:rsid w:val="004720C5"/>
    <w:rsid w:val="00475EE5"/>
    <w:rsid w:val="00476AB6"/>
    <w:rsid w:val="0047723F"/>
    <w:rsid w:val="0048075C"/>
    <w:rsid w:val="004878F9"/>
    <w:rsid w:val="00490E1F"/>
    <w:rsid w:val="004965B4"/>
    <w:rsid w:val="00496A03"/>
    <w:rsid w:val="00496D4D"/>
    <w:rsid w:val="004A1CFC"/>
    <w:rsid w:val="004A444B"/>
    <w:rsid w:val="004A461F"/>
    <w:rsid w:val="004B1F66"/>
    <w:rsid w:val="004B5953"/>
    <w:rsid w:val="004C1954"/>
    <w:rsid w:val="004C293C"/>
    <w:rsid w:val="004C310E"/>
    <w:rsid w:val="004D18B8"/>
    <w:rsid w:val="004D3B3D"/>
    <w:rsid w:val="004D4C18"/>
    <w:rsid w:val="004D5E3B"/>
    <w:rsid w:val="004D63EA"/>
    <w:rsid w:val="004E0509"/>
    <w:rsid w:val="004E2622"/>
    <w:rsid w:val="004F057E"/>
    <w:rsid w:val="004F0681"/>
    <w:rsid w:val="004F3E58"/>
    <w:rsid w:val="0050122A"/>
    <w:rsid w:val="00502C98"/>
    <w:rsid w:val="00507602"/>
    <w:rsid w:val="00513361"/>
    <w:rsid w:val="00530B6B"/>
    <w:rsid w:val="0053244C"/>
    <w:rsid w:val="00532F7B"/>
    <w:rsid w:val="005356E4"/>
    <w:rsid w:val="0053615F"/>
    <w:rsid w:val="00536386"/>
    <w:rsid w:val="0053699B"/>
    <w:rsid w:val="00537600"/>
    <w:rsid w:val="0054098C"/>
    <w:rsid w:val="005423D8"/>
    <w:rsid w:val="00544BBA"/>
    <w:rsid w:val="0054628F"/>
    <w:rsid w:val="00547309"/>
    <w:rsid w:val="0055376C"/>
    <w:rsid w:val="0055459F"/>
    <w:rsid w:val="005563B2"/>
    <w:rsid w:val="0055649E"/>
    <w:rsid w:val="00557223"/>
    <w:rsid w:val="0056426D"/>
    <w:rsid w:val="00567837"/>
    <w:rsid w:val="00573988"/>
    <w:rsid w:val="005747D3"/>
    <w:rsid w:val="00580494"/>
    <w:rsid w:val="0058205F"/>
    <w:rsid w:val="00584E69"/>
    <w:rsid w:val="0058602F"/>
    <w:rsid w:val="00591DC4"/>
    <w:rsid w:val="005938EE"/>
    <w:rsid w:val="0059694C"/>
    <w:rsid w:val="005A4C1D"/>
    <w:rsid w:val="005A5F12"/>
    <w:rsid w:val="005B152F"/>
    <w:rsid w:val="005B3CC3"/>
    <w:rsid w:val="005B4279"/>
    <w:rsid w:val="005B640A"/>
    <w:rsid w:val="005B6824"/>
    <w:rsid w:val="005B6E83"/>
    <w:rsid w:val="005B6F94"/>
    <w:rsid w:val="005C34C9"/>
    <w:rsid w:val="005C5F21"/>
    <w:rsid w:val="005C7545"/>
    <w:rsid w:val="005C7D68"/>
    <w:rsid w:val="005D1D4D"/>
    <w:rsid w:val="005D41CC"/>
    <w:rsid w:val="005D591A"/>
    <w:rsid w:val="005E0A26"/>
    <w:rsid w:val="005E2207"/>
    <w:rsid w:val="005E25FE"/>
    <w:rsid w:val="005E5D61"/>
    <w:rsid w:val="005F0179"/>
    <w:rsid w:val="005F3746"/>
    <w:rsid w:val="005F7838"/>
    <w:rsid w:val="00600BBF"/>
    <w:rsid w:val="00601245"/>
    <w:rsid w:val="00606D07"/>
    <w:rsid w:val="00610608"/>
    <w:rsid w:val="00611650"/>
    <w:rsid w:val="006132C3"/>
    <w:rsid w:val="0061344E"/>
    <w:rsid w:val="00613B5F"/>
    <w:rsid w:val="00613BC1"/>
    <w:rsid w:val="006250F6"/>
    <w:rsid w:val="006252C8"/>
    <w:rsid w:val="00632457"/>
    <w:rsid w:val="00634414"/>
    <w:rsid w:val="00636F4C"/>
    <w:rsid w:val="00637B69"/>
    <w:rsid w:val="00641164"/>
    <w:rsid w:val="00641311"/>
    <w:rsid w:val="006445E9"/>
    <w:rsid w:val="00651728"/>
    <w:rsid w:val="00653275"/>
    <w:rsid w:val="0065361C"/>
    <w:rsid w:val="0065378F"/>
    <w:rsid w:val="00654F59"/>
    <w:rsid w:val="006556CE"/>
    <w:rsid w:val="00655AF1"/>
    <w:rsid w:val="00657AE4"/>
    <w:rsid w:val="00661DFC"/>
    <w:rsid w:val="00664C7B"/>
    <w:rsid w:val="00666BD7"/>
    <w:rsid w:val="00666DD3"/>
    <w:rsid w:val="0067399A"/>
    <w:rsid w:val="00677B92"/>
    <w:rsid w:val="006805AA"/>
    <w:rsid w:val="00683FD7"/>
    <w:rsid w:val="0068520B"/>
    <w:rsid w:val="00686E49"/>
    <w:rsid w:val="0068731D"/>
    <w:rsid w:val="006905CE"/>
    <w:rsid w:val="00690B81"/>
    <w:rsid w:val="00691115"/>
    <w:rsid w:val="006947FC"/>
    <w:rsid w:val="0069498E"/>
    <w:rsid w:val="0069786F"/>
    <w:rsid w:val="006A2AA5"/>
    <w:rsid w:val="006A7785"/>
    <w:rsid w:val="006A78A4"/>
    <w:rsid w:val="006B085A"/>
    <w:rsid w:val="006B1E5B"/>
    <w:rsid w:val="006B21CF"/>
    <w:rsid w:val="006B2E66"/>
    <w:rsid w:val="006B5007"/>
    <w:rsid w:val="006B6D3E"/>
    <w:rsid w:val="006C079C"/>
    <w:rsid w:val="006C124B"/>
    <w:rsid w:val="006C1988"/>
    <w:rsid w:val="006C7F76"/>
    <w:rsid w:val="006D0B71"/>
    <w:rsid w:val="006D232A"/>
    <w:rsid w:val="006D489D"/>
    <w:rsid w:val="006D51B0"/>
    <w:rsid w:val="006D5BFF"/>
    <w:rsid w:val="006D7340"/>
    <w:rsid w:val="006E377D"/>
    <w:rsid w:val="006E6B4D"/>
    <w:rsid w:val="006E78F2"/>
    <w:rsid w:val="006E7D4C"/>
    <w:rsid w:val="006F0999"/>
    <w:rsid w:val="006F19E9"/>
    <w:rsid w:val="006F3D25"/>
    <w:rsid w:val="006F488F"/>
    <w:rsid w:val="006F5157"/>
    <w:rsid w:val="006F6B5D"/>
    <w:rsid w:val="006F74E3"/>
    <w:rsid w:val="00701CC3"/>
    <w:rsid w:val="00707EB4"/>
    <w:rsid w:val="00717E15"/>
    <w:rsid w:val="00720EA1"/>
    <w:rsid w:val="00721CE1"/>
    <w:rsid w:val="007223F6"/>
    <w:rsid w:val="0072330A"/>
    <w:rsid w:val="00727C0F"/>
    <w:rsid w:val="0073049C"/>
    <w:rsid w:val="007311F3"/>
    <w:rsid w:val="0073382A"/>
    <w:rsid w:val="00736200"/>
    <w:rsid w:val="00742F70"/>
    <w:rsid w:val="00745492"/>
    <w:rsid w:val="007463E9"/>
    <w:rsid w:val="00753B99"/>
    <w:rsid w:val="00753E54"/>
    <w:rsid w:val="0075482E"/>
    <w:rsid w:val="00757C6B"/>
    <w:rsid w:val="00761D90"/>
    <w:rsid w:val="007651D0"/>
    <w:rsid w:val="00766579"/>
    <w:rsid w:val="007665D1"/>
    <w:rsid w:val="00767B11"/>
    <w:rsid w:val="00771DA8"/>
    <w:rsid w:val="00780A8C"/>
    <w:rsid w:val="00781198"/>
    <w:rsid w:val="007855D4"/>
    <w:rsid w:val="00786522"/>
    <w:rsid w:val="0079003E"/>
    <w:rsid w:val="0079538E"/>
    <w:rsid w:val="0079572C"/>
    <w:rsid w:val="007B1FC1"/>
    <w:rsid w:val="007B35F8"/>
    <w:rsid w:val="007B5F6F"/>
    <w:rsid w:val="007C0243"/>
    <w:rsid w:val="007C457E"/>
    <w:rsid w:val="007D0187"/>
    <w:rsid w:val="007D03D7"/>
    <w:rsid w:val="007D1E30"/>
    <w:rsid w:val="007D32C0"/>
    <w:rsid w:val="007D4E92"/>
    <w:rsid w:val="007D520C"/>
    <w:rsid w:val="007E0393"/>
    <w:rsid w:val="007E3273"/>
    <w:rsid w:val="007E3E79"/>
    <w:rsid w:val="007E7794"/>
    <w:rsid w:val="007F25D1"/>
    <w:rsid w:val="007F4761"/>
    <w:rsid w:val="00802340"/>
    <w:rsid w:val="00803E1C"/>
    <w:rsid w:val="00804289"/>
    <w:rsid w:val="00806290"/>
    <w:rsid w:val="00806948"/>
    <w:rsid w:val="008136C5"/>
    <w:rsid w:val="00825319"/>
    <w:rsid w:val="00837688"/>
    <w:rsid w:val="008421A9"/>
    <w:rsid w:val="00842A3C"/>
    <w:rsid w:val="00842D0C"/>
    <w:rsid w:val="008472A8"/>
    <w:rsid w:val="00847D27"/>
    <w:rsid w:val="00855C3E"/>
    <w:rsid w:val="00855E1A"/>
    <w:rsid w:val="00860004"/>
    <w:rsid w:val="0086062F"/>
    <w:rsid w:val="00860B5B"/>
    <w:rsid w:val="008617F8"/>
    <w:rsid w:val="00862FF0"/>
    <w:rsid w:val="00865585"/>
    <w:rsid w:val="008767C6"/>
    <w:rsid w:val="00876B56"/>
    <w:rsid w:val="00877B00"/>
    <w:rsid w:val="008802FD"/>
    <w:rsid w:val="008808C3"/>
    <w:rsid w:val="00880BFB"/>
    <w:rsid w:val="008841D7"/>
    <w:rsid w:val="00884F87"/>
    <w:rsid w:val="00885E42"/>
    <w:rsid w:val="00885FDB"/>
    <w:rsid w:val="00890C56"/>
    <w:rsid w:val="00891F93"/>
    <w:rsid w:val="008933C6"/>
    <w:rsid w:val="008A1478"/>
    <w:rsid w:val="008A1967"/>
    <w:rsid w:val="008B4573"/>
    <w:rsid w:val="008B5E62"/>
    <w:rsid w:val="008B69B9"/>
    <w:rsid w:val="008D16D6"/>
    <w:rsid w:val="008D1711"/>
    <w:rsid w:val="008D512C"/>
    <w:rsid w:val="008E41AC"/>
    <w:rsid w:val="008E43EA"/>
    <w:rsid w:val="008E4E73"/>
    <w:rsid w:val="008E6B3F"/>
    <w:rsid w:val="008F014A"/>
    <w:rsid w:val="008F3913"/>
    <w:rsid w:val="008F44DD"/>
    <w:rsid w:val="008F62FA"/>
    <w:rsid w:val="009044C4"/>
    <w:rsid w:val="009066DC"/>
    <w:rsid w:val="00907A58"/>
    <w:rsid w:val="0091038B"/>
    <w:rsid w:val="00926A0C"/>
    <w:rsid w:val="009271A4"/>
    <w:rsid w:val="00932A05"/>
    <w:rsid w:val="009333E5"/>
    <w:rsid w:val="00933F7C"/>
    <w:rsid w:val="009349AD"/>
    <w:rsid w:val="009351BF"/>
    <w:rsid w:val="00935CAE"/>
    <w:rsid w:val="00936C24"/>
    <w:rsid w:val="009422E0"/>
    <w:rsid w:val="00942321"/>
    <w:rsid w:val="00942FAF"/>
    <w:rsid w:val="00943341"/>
    <w:rsid w:val="0094390F"/>
    <w:rsid w:val="00943D42"/>
    <w:rsid w:val="00944295"/>
    <w:rsid w:val="00954FE9"/>
    <w:rsid w:val="009553DF"/>
    <w:rsid w:val="009577D9"/>
    <w:rsid w:val="00964B31"/>
    <w:rsid w:val="00966587"/>
    <w:rsid w:val="00966A43"/>
    <w:rsid w:val="009764D0"/>
    <w:rsid w:val="00987FE4"/>
    <w:rsid w:val="00992CFB"/>
    <w:rsid w:val="009934F2"/>
    <w:rsid w:val="00997304"/>
    <w:rsid w:val="009A318B"/>
    <w:rsid w:val="009A5A74"/>
    <w:rsid w:val="009B1114"/>
    <w:rsid w:val="009B3841"/>
    <w:rsid w:val="009C01B3"/>
    <w:rsid w:val="009C32AB"/>
    <w:rsid w:val="009C7A24"/>
    <w:rsid w:val="009C7B1A"/>
    <w:rsid w:val="009C7C13"/>
    <w:rsid w:val="009D6B86"/>
    <w:rsid w:val="009D79AF"/>
    <w:rsid w:val="009E35B1"/>
    <w:rsid w:val="009E4AA8"/>
    <w:rsid w:val="009F428D"/>
    <w:rsid w:val="009F5A18"/>
    <w:rsid w:val="00A05CDA"/>
    <w:rsid w:val="00A10970"/>
    <w:rsid w:val="00A12431"/>
    <w:rsid w:val="00A12550"/>
    <w:rsid w:val="00A127D0"/>
    <w:rsid w:val="00A12E96"/>
    <w:rsid w:val="00A154D5"/>
    <w:rsid w:val="00A15A35"/>
    <w:rsid w:val="00A15D0E"/>
    <w:rsid w:val="00A16EC8"/>
    <w:rsid w:val="00A2031F"/>
    <w:rsid w:val="00A24DFC"/>
    <w:rsid w:val="00A25761"/>
    <w:rsid w:val="00A2595D"/>
    <w:rsid w:val="00A25ED8"/>
    <w:rsid w:val="00A27DDE"/>
    <w:rsid w:val="00A32B78"/>
    <w:rsid w:val="00A423CF"/>
    <w:rsid w:val="00A45A5A"/>
    <w:rsid w:val="00A50363"/>
    <w:rsid w:val="00A51975"/>
    <w:rsid w:val="00A5528E"/>
    <w:rsid w:val="00A56746"/>
    <w:rsid w:val="00A621A6"/>
    <w:rsid w:val="00A70C73"/>
    <w:rsid w:val="00A710F9"/>
    <w:rsid w:val="00A714B5"/>
    <w:rsid w:val="00A7178E"/>
    <w:rsid w:val="00A724C1"/>
    <w:rsid w:val="00A742A7"/>
    <w:rsid w:val="00A74F16"/>
    <w:rsid w:val="00A766E1"/>
    <w:rsid w:val="00A800A8"/>
    <w:rsid w:val="00A80E9F"/>
    <w:rsid w:val="00A82FF3"/>
    <w:rsid w:val="00A83124"/>
    <w:rsid w:val="00A8415C"/>
    <w:rsid w:val="00A84E24"/>
    <w:rsid w:val="00A874EB"/>
    <w:rsid w:val="00A91A50"/>
    <w:rsid w:val="00A93E46"/>
    <w:rsid w:val="00AA0E66"/>
    <w:rsid w:val="00AA7E70"/>
    <w:rsid w:val="00AB2EB4"/>
    <w:rsid w:val="00AB35F2"/>
    <w:rsid w:val="00AB4BE9"/>
    <w:rsid w:val="00AC31E8"/>
    <w:rsid w:val="00AC5471"/>
    <w:rsid w:val="00AD0DCD"/>
    <w:rsid w:val="00AD2916"/>
    <w:rsid w:val="00AD3D9E"/>
    <w:rsid w:val="00AD7833"/>
    <w:rsid w:val="00AF0775"/>
    <w:rsid w:val="00AF1CA5"/>
    <w:rsid w:val="00AF3D21"/>
    <w:rsid w:val="00AF5209"/>
    <w:rsid w:val="00AF7327"/>
    <w:rsid w:val="00AF7891"/>
    <w:rsid w:val="00B03B65"/>
    <w:rsid w:val="00B043F7"/>
    <w:rsid w:val="00B0618F"/>
    <w:rsid w:val="00B071DF"/>
    <w:rsid w:val="00B1026F"/>
    <w:rsid w:val="00B23F71"/>
    <w:rsid w:val="00B27969"/>
    <w:rsid w:val="00B335ED"/>
    <w:rsid w:val="00B34CEF"/>
    <w:rsid w:val="00B35741"/>
    <w:rsid w:val="00B35DD8"/>
    <w:rsid w:val="00B37853"/>
    <w:rsid w:val="00B4178B"/>
    <w:rsid w:val="00B47375"/>
    <w:rsid w:val="00B51937"/>
    <w:rsid w:val="00B5268E"/>
    <w:rsid w:val="00B57500"/>
    <w:rsid w:val="00B57FE3"/>
    <w:rsid w:val="00B601AA"/>
    <w:rsid w:val="00B63CB7"/>
    <w:rsid w:val="00B66C94"/>
    <w:rsid w:val="00B71E42"/>
    <w:rsid w:val="00B749A2"/>
    <w:rsid w:val="00B74A75"/>
    <w:rsid w:val="00B75E24"/>
    <w:rsid w:val="00B80631"/>
    <w:rsid w:val="00B8124D"/>
    <w:rsid w:val="00B8178E"/>
    <w:rsid w:val="00B8211F"/>
    <w:rsid w:val="00B8234D"/>
    <w:rsid w:val="00B95ED1"/>
    <w:rsid w:val="00BA0031"/>
    <w:rsid w:val="00BA0D6C"/>
    <w:rsid w:val="00BA1659"/>
    <w:rsid w:val="00BA47D5"/>
    <w:rsid w:val="00BA546A"/>
    <w:rsid w:val="00BB1918"/>
    <w:rsid w:val="00BB297E"/>
    <w:rsid w:val="00BB44CD"/>
    <w:rsid w:val="00BB751D"/>
    <w:rsid w:val="00BB79F6"/>
    <w:rsid w:val="00BC1B3E"/>
    <w:rsid w:val="00BC2B08"/>
    <w:rsid w:val="00BC365E"/>
    <w:rsid w:val="00BC4213"/>
    <w:rsid w:val="00BD5F61"/>
    <w:rsid w:val="00BD65AB"/>
    <w:rsid w:val="00BF0542"/>
    <w:rsid w:val="00BF0B08"/>
    <w:rsid w:val="00BF3415"/>
    <w:rsid w:val="00BF5597"/>
    <w:rsid w:val="00BF5BB1"/>
    <w:rsid w:val="00C0286F"/>
    <w:rsid w:val="00C0425E"/>
    <w:rsid w:val="00C11896"/>
    <w:rsid w:val="00C1192B"/>
    <w:rsid w:val="00C13087"/>
    <w:rsid w:val="00C130B0"/>
    <w:rsid w:val="00C16ED9"/>
    <w:rsid w:val="00C21CBD"/>
    <w:rsid w:val="00C22A18"/>
    <w:rsid w:val="00C245C1"/>
    <w:rsid w:val="00C25F59"/>
    <w:rsid w:val="00C26668"/>
    <w:rsid w:val="00C2670B"/>
    <w:rsid w:val="00C3020C"/>
    <w:rsid w:val="00C34242"/>
    <w:rsid w:val="00C36718"/>
    <w:rsid w:val="00C36C6B"/>
    <w:rsid w:val="00C41BC2"/>
    <w:rsid w:val="00C42DCD"/>
    <w:rsid w:val="00C42F97"/>
    <w:rsid w:val="00C4352D"/>
    <w:rsid w:val="00C44E8A"/>
    <w:rsid w:val="00C47A43"/>
    <w:rsid w:val="00C534BE"/>
    <w:rsid w:val="00C536A5"/>
    <w:rsid w:val="00C54EE9"/>
    <w:rsid w:val="00C6661A"/>
    <w:rsid w:val="00C7314B"/>
    <w:rsid w:val="00C74CE7"/>
    <w:rsid w:val="00C7619D"/>
    <w:rsid w:val="00C76D1C"/>
    <w:rsid w:val="00C77143"/>
    <w:rsid w:val="00C80862"/>
    <w:rsid w:val="00C83439"/>
    <w:rsid w:val="00C83615"/>
    <w:rsid w:val="00C8640C"/>
    <w:rsid w:val="00C86A56"/>
    <w:rsid w:val="00C904B9"/>
    <w:rsid w:val="00C93F55"/>
    <w:rsid w:val="00C94F88"/>
    <w:rsid w:val="00C964EB"/>
    <w:rsid w:val="00CA2282"/>
    <w:rsid w:val="00CA2D76"/>
    <w:rsid w:val="00CA4660"/>
    <w:rsid w:val="00CB2898"/>
    <w:rsid w:val="00CB54CF"/>
    <w:rsid w:val="00CC0C89"/>
    <w:rsid w:val="00CD484C"/>
    <w:rsid w:val="00CD5F49"/>
    <w:rsid w:val="00CD6AEB"/>
    <w:rsid w:val="00CE6679"/>
    <w:rsid w:val="00CF17E7"/>
    <w:rsid w:val="00CF65F5"/>
    <w:rsid w:val="00CF7FB5"/>
    <w:rsid w:val="00D019D1"/>
    <w:rsid w:val="00D0644F"/>
    <w:rsid w:val="00D07A88"/>
    <w:rsid w:val="00D11F61"/>
    <w:rsid w:val="00D12698"/>
    <w:rsid w:val="00D1279A"/>
    <w:rsid w:val="00D15C42"/>
    <w:rsid w:val="00D165A8"/>
    <w:rsid w:val="00D20B6F"/>
    <w:rsid w:val="00D26720"/>
    <w:rsid w:val="00D327F3"/>
    <w:rsid w:val="00D33654"/>
    <w:rsid w:val="00D34516"/>
    <w:rsid w:val="00D415C2"/>
    <w:rsid w:val="00D439C1"/>
    <w:rsid w:val="00D45879"/>
    <w:rsid w:val="00D52C29"/>
    <w:rsid w:val="00D53B4B"/>
    <w:rsid w:val="00D552BF"/>
    <w:rsid w:val="00D60916"/>
    <w:rsid w:val="00D6612F"/>
    <w:rsid w:val="00D66C41"/>
    <w:rsid w:val="00D66F9C"/>
    <w:rsid w:val="00D744C0"/>
    <w:rsid w:val="00D82583"/>
    <w:rsid w:val="00D83A62"/>
    <w:rsid w:val="00D83CA6"/>
    <w:rsid w:val="00D83D8A"/>
    <w:rsid w:val="00D855E9"/>
    <w:rsid w:val="00D90C94"/>
    <w:rsid w:val="00D92205"/>
    <w:rsid w:val="00D94F8D"/>
    <w:rsid w:val="00D97377"/>
    <w:rsid w:val="00DA0999"/>
    <w:rsid w:val="00DA2481"/>
    <w:rsid w:val="00DB19DA"/>
    <w:rsid w:val="00DB32FC"/>
    <w:rsid w:val="00DB5702"/>
    <w:rsid w:val="00DB70A5"/>
    <w:rsid w:val="00DD0492"/>
    <w:rsid w:val="00DD1688"/>
    <w:rsid w:val="00DD209E"/>
    <w:rsid w:val="00DD240C"/>
    <w:rsid w:val="00DD6967"/>
    <w:rsid w:val="00DE0222"/>
    <w:rsid w:val="00DE5BDB"/>
    <w:rsid w:val="00DF2924"/>
    <w:rsid w:val="00DF317B"/>
    <w:rsid w:val="00DF52CF"/>
    <w:rsid w:val="00E01A73"/>
    <w:rsid w:val="00E04A41"/>
    <w:rsid w:val="00E05650"/>
    <w:rsid w:val="00E067FE"/>
    <w:rsid w:val="00E11018"/>
    <w:rsid w:val="00E12F20"/>
    <w:rsid w:val="00E273DE"/>
    <w:rsid w:val="00E30355"/>
    <w:rsid w:val="00E30A7B"/>
    <w:rsid w:val="00E31C15"/>
    <w:rsid w:val="00E34EF5"/>
    <w:rsid w:val="00E47D10"/>
    <w:rsid w:val="00E60C3D"/>
    <w:rsid w:val="00E61F09"/>
    <w:rsid w:val="00E63D99"/>
    <w:rsid w:val="00E64057"/>
    <w:rsid w:val="00E6528C"/>
    <w:rsid w:val="00E666EC"/>
    <w:rsid w:val="00E67E04"/>
    <w:rsid w:val="00E72212"/>
    <w:rsid w:val="00E777B6"/>
    <w:rsid w:val="00E83289"/>
    <w:rsid w:val="00E848F1"/>
    <w:rsid w:val="00E920EF"/>
    <w:rsid w:val="00EA34A4"/>
    <w:rsid w:val="00EB2388"/>
    <w:rsid w:val="00EB40B2"/>
    <w:rsid w:val="00EB412C"/>
    <w:rsid w:val="00EB5599"/>
    <w:rsid w:val="00EB570C"/>
    <w:rsid w:val="00EC493C"/>
    <w:rsid w:val="00EC4C16"/>
    <w:rsid w:val="00EC7EFC"/>
    <w:rsid w:val="00ED1D7B"/>
    <w:rsid w:val="00ED6568"/>
    <w:rsid w:val="00EE2D20"/>
    <w:rsid w:val="00EE352D"/>
    <w:rsid w:val="00EE5D25"/>
    <w:rsid w:val="00EE5E91"/>
    <w:rsid w:val="00EE6E42"/>
    <w:rsid w:val="00EF5BAF"/>
    <w:rsid w:val="00EF7DB8"/>
    <w:rsid w:val="00F022B9"/>
    <w:rsid w:val="00F0601C"/>
    <w:rsid w:val="00F23253"/>
    <w:rsid w:val="00F31D8E"/>
    <w:rsid w:val="00F33841"/>
    <w:rsid w:val="00F34C6A"/>
    <w:rsid w:val="00F3514B"/>
    <w:rsid w:val="00F4152C"/>
    <w:rsid w:val="00F41F8D"/>
    <w:rsid w:val="00F45812"/>
    <w:rsid w:val="00F458A7"/>
    <w:rsid w:val="00F46004"/>
    <w:rsid w:val="00F52BD1"/>
    <w:rsid w:val="00F548A3"/>
    <w:rsid w:val="00F55D64"/>
    <w:rsid w:val="00F60661"/>
    <w:rsid w:val="00F62F12"/>
    <w:rsid w:val="00F63E61"/>
    <w:rsid w:val="00F66AFC"/>
    <w:rsid w:val="00F722CB"/>
    <w:rsid w:val="00F72E5E"/>
    <w:rsid w:val="00F736B6"/>
    <w:rsid w:val="00F73890"/>
    <w:rsid w:val="00F76AA1"/>
    <w:rsid w:val="00F81CB5"/>
    <w:rsid w:val="00F82B67"/>
    <w:rsid w:val="00F86731"/>
    <w:rsid w:val="00F914BB"/>
    <w:rsid w:val="00F9236A"/>
    <w:rsid w:val="00F924D6"/>
    <w:rsid w:val="00F95133"/>
    <w:rsid w:val="00F95C28"/>
    <w:rsid w:val="00F96CA9"/>
    <w:rsid w:val="00F97987"/>
    <w:rsid w:val="00FA244C"/>
    <w:rsid w:val="00FA5242"/>
    <w:rsid w:val="00FA63C2"/>
    <w:rsid w:val="00FA6CF1"/>
    <w:rsid w:val="00FA780B"/>
    <w:rsid w:val="00FB25D8"/>
    <w:rsid w:val="00FB2B13"/>
    <w:rsid w:val="00FB6475"/>
    <w:rsid w:val="00FB697F"/>
    <w:rsid w:val="00FB7398"/>
    <w:rsid w:val="00FB7F94"/>
    <w:rsid w:val="00FC42C5"/>
    <w:rsid w:val="00FC465D"/>
    <w:rsid w:val="00FC4E8D"/>
    <w:rsid w:val="00FC4FE5"/>
    <w:rsid w:val="00FD30EB"/>
    <w:rsid w:val="00FD78DC"/>
    <w:rsid w:val="00FD7B39"/>
    <w:rsid w:val="00FE2D09"/>
    <w:rsid w:val="00FF664E"/>
    <w:rsid w:val="00FF79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7790A"/>
  <w15:docId w15:val="{2D402721-F5A4-4033-8C65-F58040872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6D73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6D73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01CC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F5157"/>
    <w:pPr>
      <w:ind w:left="720"/>
      <w:contextualSpacing/>
    </w:pPr>
  </w:style>
  <w:style w:type="paragraph" w:styleId="En-tte">
    <w:name w:val="header"/>
    <w:basedOn w:val="Normal"/>
    <w:link w:val="En-tteCar"/>
    <w:uiPriority w:val="99"/>
    <w:unhideWhenUsed/>
    <w:rsid w:val="006F5157"/>
    <w:pPr>
      <w:tabs>
        <w:tab w:val="center" w:pos="4536"/>
        <w:tab w:val="right" w:pos="9072"/>
      </w:tabs>
      <w:spacing w:after="0" w:line="240" w:lineRule="auto"/>
    </w:pPr>
  </w:style>
  <w:style w:type="character" w:customStyle="1" w:styleId="En-tteCar">
    <w:name w:val="En-tête Car"/>
    <w:basedOn w:val="Policepardfaut"/>
    <w:link w:val="En-tte"/>
    <w:uiPriority w:val="99"/>
    <w:rsid w:val="006F5157"/>
  </w:style>
  <w:style w:type="paragraph" w:styleId="Pieddepage">
    <w:name w:val="footer"/>
    <w:basedOn w:val="Normal"/>
    <w:link w:val="PieddepageCar"/>
    <w:uiPriority w:val="99"/>
    <w:unhideWhenUsed/>
    <w:rsid w:val="006F515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5157"/>
  </w:style>
  <w:style w:type="character" w:customStyle="1" w:styleId="Titre1Car">
    <w:name w:val="Titre 1 Car"/>
    <w:basedOn w:val="Policepardfaut"/>
    <w:link w:val="Titre1"/>
    <w:uiPriority w:val="9"/>
    <w:rsid w:val="006D7340"/>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6D7340"/>
    <w:rPr>
      <w:rFonts w:asciiTheme="majorHAnsi" w:eastAsiaTheme="majorEastAsia" w:hAnsiTheme="majorHAnsi" w:cstheme="majorBidi"/>
      <w:color w:val="2F5496" w:themeColor="accent1" w:themeShade="BF"/>
      <w:sz w:val="26"/>
      <w:szCs w:val="26"/>
    </w:rPr>
  </w:style>
  <w:style w:type="paragraph" w:styleId="Titre">
    <w:name w:val="Title"/>
    <w:basedOn w:val="Normal"/>
    <w:next w:val="Normal"/>
    <w:link w:val="TitreCar"/>
    <w:uiPriority w:val="10"/>
    <w:qFormat/>
    <w:rsid w:val="006D734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D7340"/>
    <w:rPr>
      <w:rFonts w:asciiTheme="majorHAnsi" w:eastAsiaTheme="majorEastAsia" w:hAnsiTheme="majorHAnsi" w:cstheme="majorBidi"/>
      <w:spacing w:val="-10"/>
      <w:kern w:val="28"/>
      <w:sz w:val="56"/>
      <w:szCs w:val="56"/>
    </w:rPr>
  </w:style>
  <w:style w:type="paragraph" w:styleId="En-ttedetabledesmatires">
    <w:name w:val="TOC Heading"/>
    <w:basedOn w:val="Titre1"/>
    <w:next w:val="Normal"/>
    <w:uiPriority w:val="39"/>
    <w:unhideWhenUsed/>
    <w:qFormat/>
    <w:rsid w:val="00F62F12"/>
    <w:pPr>
      <w:outlineLvl w:val="9"/>
    </w:pPr>
    <w:rPr>
      <w:lang w:eastAsia="fr-FR"/>
    </w:rPr>
  </w:style>
  <w:style w:type="paragraph" w:styleId="TM1">
    <w:name w:val="toc 1"/>
    <w:basedOn w:val="Normal"/>
    <w:next w:val="Normal"/>
    <w:autoRedefine/>
    <w:uiPriority w:val="39"/>
    <w:unhideWhenUsed/>
    <w:rsid w:val="005D1D4D"/>
    <w:pPr>
      <w:tabs>
        <w:tab w:val="right" w:leader="dot" w:pos="9062"/>
      </w:tabs>
      <w:spacing w:after="100"/>
    </w:pPr>
  </w:style>
  <w:style w:type="paragraph" w:styleId="TM2">
    <w:name w:val="toc 2"/>
    <w:basedOn w:val="Normal"/>
    <w:next w:val="Normal"/>
    <w:autoRedefine/>
    <w:uiPriority w:val="39"/>
    <w:unhideWhenUsed/>
    <w:rsid w:val="00F62F12"/>
    <w:pPr>
      <w:spacing w:after="100"/>
      <w:ind w:left="220"/>
    </w:pPr>
  </w:style>
  <w:style w:type="character" w:styleId="Lienhypertexte">
    <w:name w:val="Hyperlink"/>
    <w:basedOn w:val="Policepardfaut"/>
    <w:uiPriority w:val="99"/>
    <w:unhideWhenUsed/>
    <w:rsid w:val="00F62F12"/>
    <w:rPr>
      <w:color w:val="0563C1" w:themeColor="hyperlink"/>
      <w:u w:val="single"/>
    </w:rPr>
  </w:style>
  <w:style w:type="character" w:customStyle="1" w:styleId="Titre3Car">
    <w:name w:val="Titre 3 Car"/>
    <w:basedOn w:val="Policepardfaut"/>
    <w:link w:val="Titre3"/>
    <w:uiPriority w:val="9"/>
    <w:rsid w:val="00701CC3"/>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rsid w:val="004A444B"/>
    <w:rPr>
      <w:sz w:val="16"/>
      <w:szCs w:val="16"/>
    </w:rPr>
  </w:style>
  <w:style w:type="paragraph" w:styleId="Commentaire">
    <w:name w:val="annotation text"/>
    <w:basedOn w:val="Normal"/>
    <w:link w:val="CommentaireCar"/>
    <w:uiPriority w:val="99"/>
    <w:unhideWhenUsed/>
    <w:rsid w:val="004A444B"/>
    <w:pPr>
      <w:spacing w:line="240" w:lineRule="auto"/>
    </w:pPr>
    <w:rPr>
      <w:sz w:val="20"/>
      <w:szCs w:val="20"/>
    </w:rPr>
  </w:style>
  <w:style w:type="character" w:customStyle="1" w:styleId="CommentaireCar">
    <w:name w:val="Commentaire Car"/>
    <w:basedOn w:val="Policepardfaut"/>
    <w:link w:val="Commentaire"/>
    <w:uiPriority w:val="99"/>
    <w:rsid w:val="004A444B"/>
    <w:rPr>
      <w:sz w:val="20"/>
      <w:szCs w:val="20"/>
    </w:rPr>
  </w:style>
  <w:style w:type="paragraph" w:styleId="Objetducommentaire">
    <w:name w:val="annotation subject"/>
    <w:basedOn w:val="Commentaire"/>
    <w:next w:val="Commentaire"/>
    <w:link w:val="ObjetducommentaireCar"/>
    <w:uiPriority w:val="99"/>
    <w:semiHidden/>
    <w:unhideWhenUsed/>
    <w:rsid w:val="004A444B"/>
    <w:rPr>
      <w:b/>
      <w:bCs/>
    </w:rPr>
  </w:style>
  <w:style w:type="character" w:customStyle="1" w:styleId="ObjetducommentaireCar">
    <w:name w:val="Objet du commentaire Car"/>
    <w:basedOn w:val="CommentaireCar"/>
    <w:link w:val="Objetducommentaire"/>
    <w:uiPriority w:val="99"/>
    <w:semiHidden/>
    <w:rsid w:val="004A444B"/>
    <w:rPr>
      <w:b/>
      <w:bCs/>
      <w:sz w:val="20"/>
      <w:szCs w:val="20"/>
    </w:rPr>
  </w:style>
  <w:style w:type="table" w:styleId="Grilledutableau">
    <w:name w:val="Table Grid"/>
    <w:basedOn w:val="TableauNormal"/>
    <w:uiPriority w:val="39"/>
    <w:rsid w:val="00C761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1">
    <w:name w:val="Grid Table 4 Accent 1"/>
    <w:basedOn w:val="TableauNormal"/>
    <w:uiPriority w:val="49"/>
    <w:rsid w:val="00C7619D"/>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styleId="TM3">
    <w:name w:val="toc 3"/>
    <w:basedOn w:val="Normal"/>
    <w:next w:val="Normal"/>
    <w:autoRedefine/>
    <w:uiPriority w:val="39"/>
    <w:unhideWhenUsed/>
    <w:rsid w:val="00502C98"/>
    <w:pPr>
      <w:spacing w:after="100"/>
      <w:ind w:left="440"/>
    </w:pPr>
  </w:style>
  <w:style w:type="paragraph" w:styleId="Rvision">
    <w:name w:val="Revision"/>
    <w:hidden/>
    <w:uiPriority w:val="99"/>
    <w:semiHidden/>
    <w:rsid w:val="00B51937"/>
    <w:pPr>
      <w:spacing w:after="0" w:line="240" w:lineRule="auto"/>
    </w:pPr>
  </w:style>
  <w:style w:type="character" w:styleId="Mentionnonrsolue">
    <w:name w:val="Unresolved Mention"/>
    <w:basedOn w:val="Policepardfaut"/>
    <w:uiPriority w:val="99"/>
    <w:semiHidden/>
    <w:unhideWhenUsed/>
    <w:rsid w:val="00330428"/>
    <w:rPr>
      <w:color w:val="605E5C"/>
      <w:shd w:val="clear" w:color="auto" w:fill="E1DFDD"/>
    </w:rPr>
  </w:style>
  <w:style w:type="character" w:styleId="Lienhypertextesuivivisit">
    <w:name w:val="FollowedHyperlink"/>
    <w:basedOn w:val="Policepardfaut"/>
    <w:uiPriority w:val="99"/>
    <w:semiHidden/>
    <w:unhideWhenUsed/>
    <w:rsid w:val="00F0601C"/>
    <w:rPr>
      <w:color w:val="954F72" w:themeColor="followedHyperlink"/>
      <w:u w:val="single"/>
    </w:rPr>
  </w:style>
  <w:style w:type="paragraph" w:customStyle="1" w:styleId="ProductList-Body">
    <w:name w:val="Product List - Body"/>
    <w:basedOn w:val="Normal"/>
    <w:link w:val="ProductList-BodyChar"/>
    <w:qFormat/>
    <w:rsid w:val="00BC2B08"/>
    <w:pPr>
      <w:tabs>
        <w:tab w:val="left" w:pos="158"/>
      </w:tabs>
      <w:spacing w:after="0" w:line="240" w:lineRule="auto"/>
    </w:pPr>
    <w:rPr>
      <w:sz w:val="18"/>
      <w:lang w:eastAsia="fr-FR" w:bidi="fr-FR"/>
    </w:rPr>
  </w:style>
  <w:style w:type="character" w:customStyle="1" w:styleId="ProductList-BodyChar">
    <w:name w:val="Product List - Body Char"/>
    <w:basedOn w:val="Policepardfaut"/>
    <w:link w:val="ProductList-Body"/>
    <w:rsid w:val="00BC2B08"/>
    <w:rPr>
      <w:sz w:val="18"/>
      <w:lang w:eastAsia="fr-FR" w:bidi="fr-FR"/>
    </w:rPr>
  </w:style>
  <w:style w:type="paragraph" w:styleId="Notedebasdepage">
    <w:name w:val="footnote text"/>
    <w:basedOn w:val="Normal"/>
    <w:link w:val="NotedebasdepageCar"/>
    <w:uiPriority w:val="99"/>
    <w:semiHidden/>
    <w:unhideWhenUsed/>
    <w:rsid w:val="005E220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5E2207"/>
    <w:rPr>
      <w:sz w:val="20"/>
      <w:szCs w:val="20"/>
    </w:rPr>
  </w:style>
  <w:style w:type="character" w:styleId="Appelnotedebasdep">
    <w:name w:val="footnote reference"/>
    <w:basedOn w:val="Policepardfaut"/>
    <w:uiPriority w:val="99"/>
    <w:semiHidden/>
    <w:unhideWhenUsed/>
    <w:rsid w:val="005E2207"/>
    <w:rPr>
      <w:vertAlign w:val="superscript"/>
    </w:rPr>
  </w:style>
  <w:style w:type="character" w:customStyle="1" w:styleId="glossary-tooltips-title">
    <w:name w:val="glossary-tooltips-title"/>
    <w:basedOn w:val="Policepardfaut"/>
    <w:rsid w:val="00C77143"/>
  </w:style>
  <w:style w:type="character" w:styleId="Mention">
    <w:name w:val="Mention"/>
    <w:basedOn w:val="Policepardfaut"/>
    <w:uiPriority w:val="99"/>
    <w:unhideWhenUsed/>
    <w:rsid w:val="002B672E"/>
    <w:rPr>
      <w:color w:val="2B579A"/>
      <w:shd w:val="clear" w:color="auto" w:fill="E1DFDD"/>
    </w:rPr>
  </w:style>
  <w:style w:type="paragraph" w:customStyle="1" w:styleId="oj-doc-ti">
    <w:name w:val="oj-doc-ti"/>
    <w:basedOn w:val="Normal"/>
    <w:rsid w:val="00666D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f0">
    <w:name w:val="pf0"/>
    <w:basedOn w:val="Normal"/>
    <w:rsid w:val="0064116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f01">
    <w:name w:val="cf01"/>
    <w:basedOn w:val="Policepardfaut"/>
    <w:rsid w:val="00641164"/>
    <w:rPr>
      <w:rFonts w:ascii="Segoe UI" w:hAnsi="Segoe UI" w:cs="Segoe UI" w:hint="default"/>
      <w:color w:val="FF0000"/>
      <w:sz w:val="18"/>
      <w:szCs w:val="18"/>
      <w:shd w:val="clear" w:color="auto" w:fill="FFFF00"/>
    </w:rPr>
  </w:style>
  <w:style w:type="character" w:customStyle="1" w:styleId="cf11">
    <w:name w:val="cf11"/>
    <w:basedOn w:val="Policepardfaut"/>
    <w:rsid w:val="00641164"/>
    <w:rPr>
      <w:rFonts w:ascii="Segoe UI" w:hAnsi="Segoe UI" w:cs="Segoe UI" w:hint="default"/>
      <w:color w:val="FF0000"/>
      <w:sz w:val="18"/>
      <w:szCs w:val="18"/>
    </w:rPr>
  </w:style>
  <w:style w:type="paragraph" w:styleId="Sansinterligne">
    <w:name w:val="No Spacing"/>
    <w:uiPriority w:val="1"/>
    <w:qFormat/>
    <w:rsid w:val="00BB79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642976">
      <w:bodyDiv w:val="1"/>
      <w:marLeft w:val="0"/>
      <w:marRight w:val="0"/>
      <w:marTop w:val="0"/>
      <w:marBottom w:val="0"/>
      <w:divBdr>
        <w:top w:val="none" w:sz="0" w:space="0" w:color="auto"/>
        <w:left w:val="none" w:sz="0" w:space="0" w:color="auto"/>
        <w:bottom w:val="none" w:sz="0" w:space="0" w:color="auto"/>
        <w:right w:val="none" w:sz="0" w:space="0" w:color="auto"/>
      </w:divBdr>
    </w:div>
    <w:div w:id="64762218">
      <w:bodyDiv w:val="1"/>
      <w:marLeft w:val="0"/>
      <w:marRight w:val="0"/>
      <w:marTop w:val="0"/>
      <w:marBottom w:val="0"/>
      <w:divBdr>
        <w:top w:val="none" w:sz="0" w:space="0" w:color="auto"/>
        <w:left w:val="none" w:sz="0" w:space="0" w:color="auto"/>
        <w:bottom w:val="none" w:sz="0" w:space="0" w:color="auto"/>
        <w:right w:val="none" w:sz="0" w:space="0" w:color="auto"/>
      </w:divBdr>
    </w:div>
    <w:div w:id="105008205">
      <w:bodyDiv w:val="1"/>
      <w:marLeft w:val="0"/>
      <w:marRight w:val="0"/>
      <w:marTop w:val="0"/>
      <w:marBottom w:val="0"/>
      <w:divBdr>
        <w:top w:val="none" w:sz="0" w:space="0" w:color="auto"/>
        <w:left w:val="none" w:sz="0" w:space="0" w:color="auto"/>
        <w:bottom w:val="none" w:sz="0" w:space="0" w:color="auto"/>
        <w:right w:val="none" w:sz="0" w:space="0" w:color="auto"/>
      </w:divBdr>
    </w:div>
    <w:div w:id="337195677">
      <w:bodyDiv w:val="1"/>
      <w:marLeft w:val="0"/>
      <w:marRight w:val="0"/>
      <w:marTop w:val="0"/>
      <w:marBottom w:val="0"/>
      <w:divBdr>
        <w:top w:val="none" w:sz="0" w:space="0" w:color="auto"/>
        <w:left w:val="none" w:sz="0" w:space="0" w:color="auto"/>
        <w:bottom w:val="none" w:sz="0" w:space="0" w:color="auto"/>
        <w:right w:val="none" w:sz="0" w:space="0" w:color="auto"/>
      </w:divBdr>
    </w:div>
    <w:div w:id="873732664">
      <w:bodyDiv w:val="1"/>
      <w:marLeft w:val="0"/>
      <w:marRight w:val="0"/>
      <w:marTop w:val="0"/>
      <w:marBottom w:val="0"/>
      <w:divBdr>
        <w:top w:val="none" w:sz="0" w:space="0" w:color="auto"/>
        <w:left w:val="none" w:sz="0" w:space="0" w:color="auto"/>
        <w:bottom w:val="none" w:sz="0" w:space="0" w:color="auto"/>
        <w:right w:val="none" w:sz="0" w:space="0" w:color="auto"/>
      </w:divBdr>
    </w:div>
    <w:div w:id="1043943465">
      <w:bodyDiv w:val="1"/>
      <w:marLeft w:val="0"/>
      <w:marRight w:val="0"/>
      <w:marTop w:val="0"/>
      <w:marBottom w:val="0"/>
      <w:divBdr>
        <w:top w:val="none" w:sz="0" w:space="0" w:color="auto"/>
        <w:left w:val="none" w:sz="0" w:space="0" w:color="auto"/>
        <w:bottom w:val="none" w:sz="0" w:space="0" w:color="auto"/>
        <w:right w:val="none" w:sz="0" w:space="0" w:color="auto"/>
      </w:divBdr>
    </w:div>
    <w:div w:id="1243298739">
      <w:bodyDiv w:val="1"/>
      <w:marLeft w:val="0"/>
      <w:marRight w:val="0"/>
      <w:marTop w:val="0"/>
      <w:marBottom w:val="0"/>
      <w:divBdr>
        <w:top w:val="none" w:sz="0" w:space="0" w:color="auto"/>
        <w:left w:val="none" w:sz="0" w:space="0" w:color="auto"/>
        <w:bottom w:val="none" w:sz="0" w:space="0" w:color="auto"/>
        <w:right w:val="none" w:sz="0" w:space="0" w:color="auto"/>
      </w:divBdr>
      <w:divsChild>
        <w:div w:id="220211518">
          <w:marLeft w:val="0"/>
          <w:marRight w:val="0"/>
          <w:marTop w:val="0"/>
          <w:marBottom w:val="0"/>
          <w:divBdr>
            <w:top w:val="none" w:sz="0" w:space="0" w:color="auto"/>
            <w:left w:val="none" w:sz="0" w:space="0" w:color="auto"/>
            <w:bottom w:val="none" w:sz="0" w:space="0" w:color="auto"/>
            <w:right w:val="none" w:sz="0" w:space="0" w:color="auto"/>
          </w:divBdr>
          <w:divsChild>
            <w:div w:id="571543550">
              <w:marLeft w:val="0"/>
              <w:marRight w:val="0"/>
              <w:marTop w:val="0"/>
              <w:marBottom w:val="0"/>
              <w:divBdr>
                <w:top w:val="none" w:sz="0" w:space="0" w:color="auto"/>
                <w:left w:val="none" w:sz="0" w:space="0" w:color="auto"/>
                <w:bottom w:val="none" w:sz="0" w:space="0" w:color="auto"/>
                <w:right w:val="none" w:sz="0" w:space="0" w:color="auto"/>
              </w:divBdr>
            </w:div>
          </w:divsChild>
        </w:div>
        <w:div w:id="1081373441">
          <w:marLeft w:val="0"/>
          <w:marRight w:val="0"/>
          <w:marTop w:val="0"/>
          <w:marBottom w:val="0"/>
          <w:divBdr>
            <w:top w:val="none" w:sz="0" w:space="0" w:color="auto"/>
            <w:left w:val="none" w:sz="0" w:space="0" w:color="auto"/>
            <w:bottom w:val="none" w:sz="0" w:space="0" w:color="auto"/>
            <w:right w:val="none" w:sz="0" w:space="0" w:color="auto"/>
          </w:divBdr>
          <w:divsChild>
            <w:div w:id="425418490">
              <w:marLeft w:val="0"/>
              <w:marRight w:val="0"/>
              <w:marTop w:val="0"/>
              <w:marBottom w:val="0"/>
              <w:divBdr>
                <w:top w:val="none" w:sz="0" w:space="0" w:color="auto"/>
                <w:left w:val="none" w:sz="0" w:space="0" w:color="auto"/>
                <w:bottom w:val="none" w:sz="0" w:space="0" w:color="auto"/>
                <w:right w:val="none" w:sz="0" w:space="0" w:color="auto"/>
              </w:divBdr>
            </w:div>
          </w:divsChild>
        </w:div>
        <w:div w:id="1153638012">
          <w:marLeft w:val="0"/>
          <w:marRight w:val="0"/>
          <w:marTop w:val="0"/>
          <w:marBottom w:val="0"/>
          <w:divBdr>
            <w:top w:val="none" w:sz="0" w:space="0" w:color="auto"/>
            <w:left w:val="none" w:sz="0" w:space="0" w:color="auto"/>
            <w:bottom w:val="none" w:sz="0" w:space="0" w:color="auto"/>
            <w:right w:val="none" w:sz="0" w:space="0" w:color="auto"/>
          </w:divBdr>
          <w:divsChild>
            <w:div w:id="957491258">
              <w:marLeft w:val="0"/>
              <w:marRight w:val="0"/>
              <w:marTop w:val="0"/>
              <w:marBottom w:val="0"/>
              <w:divBdr>
                <w:top w:val="none" w:sz="0" w:space="0" w:color="auto"/>
                <w:left w:val="none" w:sz="0" w:space="0" w:color="auto"/>
                <w:bottom w:val="none" w:sz="0" w:space="0" w:color="auto"/>
                <w:right w:val="none" w:sz="0" w:space="0" w:color="auto"/>
              </w:divBdr>
            </w:div>
          </w:divsChild>
        </w:div>
        <w:div w:id="1243250255">
          <w:marLeft w:val="0"/>
          <w:marRight w:val="0"/>
          <w:marTop w:val="0"/>
          <w:marBottom w:val="0"/>
          <w:divBdr>
            <w:top w:val="none" w:sz="0" w:space="0" w:color="auto"/>
            <w:left w:val="none" w:sz="0" w:space="0" w:color="auto"/>
            <w:bottom w:val="none" w:sz="0" w:space="0" w:color="auto"/>
            <w:right w:val="none" w:sz="0" w:space="0" w:color="auto"/>
          </w:divBdr>
          <w:divsChild>
            <w:div w:id="2009479050">
              <w:marLeft w:val="0"/>
              <w:marRight w:val="0"/>
              <w:marTop w:val="0"/>
              <w:marBottom w:val="0"/>
              <w:divBdr>
                <w:top w:val="none" w:sz="0" w:space="0" w:color="auto"/>
                <w:left w:val="none" w:sz="0" w:space="0" w:color="auto"/>
                <w:bottom w:val="none" w:sz="0" w:space="0" w:color="auto"/>
                <w:right w:val="none" w:sz="0" w:space="0" w:color="auto"/>
              </w:divBdr>
            </w:div>
          </w:divsChild>
        </w:div>
        <w:div w:id="1357460670">
          <w:marLeft w:val="0"/>
          <w:marRight w:val="0"/>
          <w:marTop w:val="0"/>
          <w:marBottom w:val="0"/>
          <w:divBdr>
            <w:top w:val="none" w:sz="0" w:space="0" w:color="auto"/>
            <w:left w:val="none" w:sz="0" w:space="0" w:color="auto"/>
            <w:bottom w:val="none" w:sz="0" w:space="0" w:color="auto"/>
            <w:right w:val="none" w:sz="0" w:space="0" w:color="auto"/>
          </w:divBdr>
          <w:divsChild>
            <w:div w:id="5787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yril.viennot@caissedesdepots.fr"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dpo@caissedesdepots.fr"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dataprivacyframework.gov/list" TargetMode="External"/><Relationship Id="rId3" Type="http://schemas.openxmlformats.org/officeDocument/2006/relationships/hyperlink" Target="https://eur-lex.europa.eu/eli/dec_impl/2021/914/oj?uri=CELEX:32021D0914&amp;locale=fr" TargetMode="External"/><Relationship Id="rId7" Type="http://schemas.openxmlformats.org/officeDocument/2006/relationships/hyperlink" Target="https://commission.europa.eu/law/law-topic/data-protection/international-dimension-data-protection/eu-us-data-transfers_en" TargetMode="External"/><Relationship Id="rId2" Type="http://schemas.openxmlformats.org/officeDocument/2006/relationships/hyperlink" Target="https://www.cnil.fr/fr/reglement-europeen-protection-donnees" TargetMode="External"/><Relationship Id="rId1" Type="http://schemas.openxmlformats.org/officeDocument/2006/relationships/hyperlink" Target="https://eur-lex.europa.eu/legal-content/FR/TXT/HTML/?uri=CELEX:32021D0915" TargetMode="External"/><Relationship Id="rId6" Type="http://schemas.openxmlformats.org/officeDocument/2006/relationships/hyperlink" Target="https://edpb.europa.eu/our-work-tools/documents/public-consultations/2020/recommendations-012020-measures-supplement_fr" TargetMode="External"/><Relationship Id="rId5" Type="http://schemas.openxmlformats.org/officeDocument/2006/relationships/hyperlink" Target="https://edpb.europa.eu/our-work-tools/our-documents/recommendations/recommendations-022020-european-essential-guarantees_fr" TargetMode="External"/><Relationship Id="rId4"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40D38-BB63-4521-A8D9-C089BA6D1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7901</Words>
  <Characters>43460</Characters>
  <Application>Microsoft Office Word</Application>
  <DocSecurity>0</DocSecurity>
  <Lines>362</Lines>
  <Paragraphs>102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Rougeaux, Sylvain</dc:creator>
  <cp:keywords/>
  <dc:description/>
  <cp:lastModifiedBy>Levy, Sarah</cp:lastModifiedBy>
  <cp:revision>5</cp:revision>
  <cp:lastPrinted>2024-04-25T17:33:00Z</cp:lastPrinted>
  <dcterms:created xsi:type="dcterms:W3CDTF">2025-07-07T14:50:00Z</dcterms:created>
  <dcterms:modified xsi:type="dcterms:W3CDTF">2025-07-07T14:59:00Z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387ec98-8aff-418c-9455-dc857e1ea7dc_Enabled">
    <vt:lpwstr>true</vt:lpwstr>
  </property>
  <property fmtid="{D5CDD505-2E9C-101B-9397-08002B2CF9AE}" pid="3" name="MSIP_Label_1387ec98-8aff-418c-9455-dc857e1ea7dc_SetDate">
    <vt:lpwstr>2023-01-10T17:48:15Z</vt:lpwstr>
  </property>
  <property fmtid="{D5CDD505-2E9C-101B-9397-08002B2CF9AE}" pid="4" name="MSIP_Label_1387ec98-8aff-418c-9455-dc857e1ea7dc_Method">
    <vt:lpwstr>Standard</vt:lpwstr>
  </property>
  <property fmtid="{D5CDD505-2E9C-101B-9397-08002B2CF9AE}" pid="5" name="MSIP_Label_1387ec98-8aff-418c-9455-dc857e1ea7dc_Name">
    <vt:lpwstr>1387ec98-8aff-418c-9455-dc857e1ea7dc</vt:lpwstr>
  </property>
  <property fmtid="{D5CDD505-2E9C-101B-9397-08002B2CF9AE}" pid="6" name="MSIP_Label_1387ec98-8aff-418c-9455-dc857e1ea7dc_SiteId">
    <vt:lpwstr>6eab6365-8194-49c6-a4d0-e2d1a0fbeb74</vt:lpwstr>
  </property>
  <property fmtid="{D5CDD505-2E9C-101B-9397-08002B2CF9AE}" pid="7" name="MSIP_Label_1387ec98-8aff-418c-9455-dc857e1ea7dc_ActionId">
    <vt:lpwstr>f4c65ea2-c605-4e21-8952-fe8c9d2a6b79</vt:lpwstr>
  </property>
  <property fmtid="{D5CDD505-2E9C-101B-9397-08002B2CF9AE}" pid="8" name="MSIP_Label_1387ec98-8aff-418c-9455-dc857e1ea7dc_ContentBits">
    <vt:lpwstr>2</vt:lpwstr>
  </property>
</Properties>
</file>